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1C1480" w14:paraId="6F48ACDF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692944FE" w14:textId="77777777" w:rsidR="00974E99" w:rsidRPr="001C1480" w:rsidRDefault="009C22DB" w:rsidP="00BE11D4">
            <w:pPr>
              <w:pStyle w:val="Documenttype"/>
              <w:suppressAutoHyphens/>
            </w:pPr>
            <w:r w:rsidRPr="001C1480">
              <w:t xml:space="preserve">Draft </w:t>
            </w:r>
            <w:r w:rsidR="00974E99" w:rsidRPr="001C1480">
              <w:t>I</w:t>
            </w:r>
            <w:bookmarkStart w:id="0" w:name="_Ref446317644"/>
            <w:bookmarkEnd w:id="0"/>
            <w:r w:rsidR="00974E99" w:rsidRPr="001C1480">
              <w:t xml:space="preserve">ALA </w:t>
            </w:r>
            <w:r w:rsidR="0093492E" w:rsidRPr="001C1480">
              <w:t>G</w:t>
            </w:r>
            <w:r w:rsidR="00722236" w:rsidRPr="001C1480">
              <w:t>uideline</w:t>
            </w:r>
          </w:p>
        </w:tc>
      </w:tr>
    </w:tbl>
    <w:p w14:paraId="521CD6BB" w14:textId="77777777" w:rsidR="008972C3" w:rsidRPr="001C1480" w:rsidRDefault="008972C3" w:rsidP="00BE11D4">
      <w:pPr>
        <w:suppressAutoHyphens/>
      </w:pPr>
    </w:p>
    <w:p w14:paraId="3766972E" w14:textId="77777777" w:rsidR="00D74AE1" w:rsidRPr="001C1480" w:rsidRDefault="00D74AE1" w:rsidP="00BE11D4">
      <w:pPr>
        <w:suppressAutoHyphens/>
      </w:pPr>
    </w:p>
    <w:p w14:paraId="75C291FB" w14:textId="77777777" w:rsidR="0093492E" w:rsidRPr="001C1480" w:rsidRDefault="009C22DB" w:rsidP="00BE11D4">
      <w:pPr>
        <w:pStyle w:val="Documentnumber"/>
        <w:suppressAutoHyphens/>
      </w:pPr>
      <w:r w:rsidRPr="001C1480">
        <w:t>G</w:t>
      </w:r>
      <w:r w:rsidR="0026038D" w:rsidRPr="001C1480">
        <w:t>1</w:t>
      </w:r>
      <w:r w:rsidR="00914330" w:rsidRPr="001C1480">
        <w:rPr>
          <w:highlight w:val="yellow"/>
        </w:rPr>
        <w:t>???</w:t>
      </w:r>
    </w:p>
    <w:p w14:paraId="446734F5" w14:textId="77777777" w:rsidR="0026038D" w:rsidRPr="001C1480" w:rsidRDefault="0026038D" w:rsidP="00BE11D4">
      <w:pPr>
        <w:suppressAutoHyphens/>
      </w:pPr>
    </w:p>
    <w:p w14:paraId="46676EB3" w14:textId="795E4614" w:rsidR="00776004" w:rsidRPr="001C1480" w:rsidRDefault="009C22DB" w:rsidP="00BE11D4">
      <w:pPr>
        <w:pStyle w:val="Documentname"/>
        <w:suppressAutoHyphens/>
      </w:pPr>
      <w:r w:rsidRPr="001C1480">
        <w:rPr>
          <w:bCs/>
        </w:rPr>
        <w:t>Requirement Traceability</w:t>
      </w:r>
      <w:r w:rsidR="0042276E" w:rsidRPr="001C1480">
        <w:rPr>
          <w:bCs/>
        </w:rPr>
        <w:t xml:space="preserve"> </w:t>
      </w:r>
    </w:p>
    <w:p w14:paraId="090E9EC0" w14:textId="77777777" w:rsidR="00CF49CC" w:rsidRPr="001C1480" w:rsidRDefault="00CF49CC" w:rsidP="00BE11D4">
      <w:pPr>
        <w:suppressAutoHyphens/>
      </w:pPr>
    </w:p>
    <w:p w14:paraId="10ECD770" w14:textId="77777777" w:rsidR="004E0BBB" w:rsidRPr="001C1480" w:rsidRDefault="004E0BBB" w:rsidP="00BE11D4">
      <w:pPr>
        <w:suppressAutoHyphens/>
      </w:pPr>
    </w:p>
    <w:p w14:paraId="69119331" w14:textId="77777777" w:rsidR="004E0BBB" w:rsidRPr="001C1480" w:rsidRDefault="004E0BBB" w:rsidP="00BE11D4">
      <w:pPr>
        <w:suppressAutoHyphens/>
      </w:pPr>
    </w:p>
    <w:p w14:paraId="62489EC8" w14:textId="77777777" w:rsidR="004E0BBB" w:rsidRPr="001C1480" w:rsidRDefault="004E0BBB" w:rsidP="00BE11D4">
      <w:pPr>
        <w:suppressAutoHyphens/>
      </w:pPr>
    </w:p>
    <w:p w14:paraId="170052A6" w14:textId="77777777" w:rsidR="004E0BBB" w:rsidRPr="001C1480" w:rsidRDefault="004E0BBB" w:rsidP="00BE11D4">
      <w:pPr>
        <w:suppressAutoHyphens/>
      </w:pPr>
    </w:p>
    <w:p w14:paraId="026F64AE" w14:textId="77777777" w:rsidR="004E0BBB" w:rsidRPr="001C1480" w:rsidRDefault="004E0BBB" w:rsidP="00BE11D4">
      <w:pPr>
        <w:suppressAutoHyphens/>
      </w:pPr>
    </w:p>
    <w:p w14:paraId="0676076F" w14:textId="77777777" w:rsidR="004E0BBB" w:rsidRPr="001C1480" w:rsidRDefault="004E0BBB" w:rsidP="00BE11D4">
      <w:pPr>
        <w:suppressAutoHyphens/>
      </w:pPr>
    </w:p>
    <w:p w14:paraId="7907E4D8" w14:textId="77777777" w:rsidR="004E0BBB" w:rsidRPr="001C1480" w:rsidRDefault="004E0BBB" w:rsidP="00BE11D4">
      <w:pPr>
        <w:suppressAutoHyphens/>
      </w:pPr>
    </w:p>
    <w:p w14:paraId="3EE33A28" w14:textId="77777777" w:rsidR="004E0BBB" w:rsidRPr="001C1480" w:rsidRDefault="004E0BBB" w:rsidP="00BE11D4">
      <w:pPr>
        <w:suppressAutoHyphens/>
      </w:pPr>
    </w:p>
    <w:p w14:paraId="2E3AD94A" w14:textId="77777777" w:rsidR="004E0BBB" w:rsidRPr="001C1480" w:rsidRDefault="004E0BBB" w:rsidP="00BE11D4">
      <w:pPr>
        <w:suppressAutoHyphens/>
      </w:pPr>
    </w:p>
    <w:p w14:paraId="22AEADAC" w14:textId="77777777" w:rsidR="004E0BBB" w:rsidRPr="001C1480" w:rsidRDefault="004E0BBB" w:rsidP="00BE11D4">
      <w:pPr>
        <w:suppressAutoHyphens/>
      </w:pPr>
    </w:p>
    <w:p w14:paraId="22496565" w14:textId="77777777" w:rsidR="004E0BBB" w:rsidRPr="001C1480" w:rsidRDefault="004E0BBB" w:rsidP="00BE11D4">
      <w:pPr>
        <w:suppressAutoHyphens/>
      </w:pPr>
    </w:p>
    <w:p w14:paraId="74C39939" w14:textId="77777777" w:rsidR="004E0BBB" w:rsidRPr="001C1480" w:rsidRDefault="004E0BBB" w:rsidP="00BE11D4">
      <w:pPr>
        <w:suppressAutoHyphens/>
      </w:pPr>
    </w:p>
    <w:p w14:paraId="0EDA0F21" w14:textId="77777777" w:rsidR="004E0BBB" w:rsidRPr="001C1480" w:rsidRDefault="004E0BBB" w:rsidP="00BE11D4">
      <w:pPr>
        <w:suppressAutoHyphens/>
      </w:pPr>
    </w:p>
    <w:p w14:paraId="5E831C5C" w14:textId="77777777" w:rsidR="004E0BBB" w:rsidRPr="001C1480" w:rsidRDefault="004E0BBB" w:rsidP="00BE11D4">
      <w:pPr>
        <w:suppressAutoHyphens/>
      </w:pPr>
    </w:p>
    <w:p w14:paraId="66E3D82D" w14:textId="77777777" w:rsidR="004E0BBB" w:rsidRPr="001C1480" w:rsidRDefault="004E0BBB" w:rsidP="00BE11D4">
      <w:pPr>
        <w:suppressAutoHyphens/>
      </w:pPr>
    </w:p>
    <w:p w14:paraId="4DE91F9F" w14:textId="77777777" w:rsidR="004E0BBB" w:rsidRPr="001C1480" w:rsidRDefault="004E0BBB" w:rsidP="00BE11D4">
      <w:pPr>
        <w:suppressAutoHyphens/>
      </w:pPr>
    </w:p>
    <w:p w14:paraId="036EF879" w14:textId="77777777" w:rsidR="00734BC6" w:rsidRPr="001C1480" w:rsidRDefault="00734BC6" w:rsidP="00BE11D4">
      <w:pPr>
        <w:suppressAutoHyphens/>
      </w:pPr>
    </w:p>
    <w:p w14:paraId="533EE809" w14:textId="77777777" w:rsidR="004E0BBB" w:rsidRPr="001C1480" w:rsidRDefault="004E0BBB" w:rsidP="00BE11D4">
      <w:pPr>
        <w:suppressAutoHyphens/>
      </w:pPr>
    </w:p>
    <w:p w14:paraId="2F58964F" w14:textId="77777777" w:rsidR="004E0BBB" w:rsidRPr="001C1480" w:rsidRDefault="004E0BBB" w:rsidP="00BE11D4">
      <w:pPr>
        <w:suppressAutoHyphens/>
      </w:pPr>
    </w:p>
    <w:p w14:paraId="748B23E5" w14:textId="77777777" w:rsidR="004E0BBB" w:rsidRPr="001C1480" w:rsidRDefault="004E0BBB" w:rsidP="00BE11D4">
      <w:pPr>
        <w:suppressAutoHyphens/>
      </w:pPr>
    </w:p>
    <w:p w14:paraId="18ED082C" w14:textId="77777777" w:rsidR="004E0BBB" w:rsidRPr="001C1480" w:rsidRDefault="004E0BBB" w:rsidP="00BE11D4">
      <w:pPr>
        <w:suppressAutoHyphens/>
      </w:pPr>
    </w:p>
    <w:p w14:paraId="585F3CC0" w14:textId="77777777" w:rsidR="004E0BBB" w:rsidRPr="001C1480" w:rsidRDefault="004E0BBB" w:rsidP="00BE11D4">
      <w:pPr>
        <w:suppressAutoHyphens/>
      </w:pPr>
    </w:p>
    <w:p w14:paraId="58AA7780" w14:textId="77777777" w:rsidR="004E0BBB" w:rsidRPr="001C1480" w:rsidRDefault="004E0BBB" w:rsidP="00BE11D4">
      <w:pPr>
        <w:suppressAutoHyphens/>
      </w:pPr>
    </w:p>
    <w:p w14:paraId="1EB75CF8" w14:textId="77777777" w:rsidR="004E0BBB" w:rsidRPr="001C1480" w:rsidRDefault="004E0BBB" w:rsidP="00BE11D4">
      <w:pPr>
        <w:suppressAutoHyphens/>
      </w:pPr>
    </w:p>
    <w:p w14:paraId="7B76460B" w14:textId="77777777" w:rsidR="004E0BBB" w:rsidRPr="001C1480" w:rsidRDefault="004E0BBB" w:rsidP="00BE11D4">
      <w:pPr>
        <w:suppressAutoHyphens/>
      </w:pPr>
    </w:p>
    <w:p w14:paraId="036A1DCB" w14:textId="77777777" w:rsidR="004E0BBB" w:rsidRPr="001C1480" w:rsidRDefault="004E0BBB" w:rsidP="00BE11D4">
      <w:pPr>
        <w:pStyle w:val="Editionnumber"/>
        <w:suppressAutoHyphens/>
      </w:pPr>
      <w:r w:rsidRPr="001C1480">
        <w:t>Edition 1.0</w:t>
      </w:r>
    </w:p>
    <w:p w14:paraId="1905A9B9" w14:textId="77777777" w:rsidR="004E0BBB" w:rsidRPr="001C1480" w:rsidRDefault="00600C2B" w:rsidP="00BE11D4">
      <w:pPr>
        <w:pStyle w:val="Documentdate"/>
        <w:suppressAutoHyphens/>
      </w:pPr>
      <w:r w:rsidRPr="001C1480">
        <w:t>Document date</w:t>
      </w:r>
    </w:p>
    <w:p w14:paraId="094CE1CC" w14:textId="77777777" w:rsidR="00BC27F6" w:rsidRPr="001C1480" w:rsidRDefault="00BC27F6" w:rsidP="00BE11D4">
      <w:pPr>
        <w:suppressAutoHyphens/>
        <w:sectPr w:rsidR="00BC27F6" w:rsidRPr="001C1480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57EFC70" w14:textId="77777777" w:rsidR="00914E26" w:rsidRPr="001C1480" w:rsidRDefault="00914E26" w:rsidP="00BE11D4">
      <w:pPr>
        <w:pStyle w:val="BodyText"/>
        <w:suppressAutoHyphens/>
      </w:pPr>
      <w:r w:rsidRPr="001C1480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1C1480" w14:paraId="254AC8E7" w14:textId="77777777" w:rsidTr="005E4659">
        <w:tc>
          <w:tcPr>
            <w:tcW w:w="1908" w:type="dxa"/>
          </w:tcPr>
          <w:p w14:paraId="53A750C5" w14:textId="77777777" w:rsidR="00914E26" w:rsidRPr="001C1480" w:rsidRDefault="00914E26" w:rsidP="00BE11D4">
            <w:pPr>
              <w:pStyle w:val="Tableheading"/>
              <w:suppressAutoHyphens/>
              <w:rPr>
                <w:lang w:val="en-GB"/>
              </w:rPr>
            </w:pPr>
            <w:r w:rsidRPr="001C1480">
              <w:rPr>
                <w:lang w:val="en-GB"/>
              </w:rPr>
              <w:t>Date</w:t>
            </w:r>
          </w:p>
        </w:tc>
        <w:tc>
          <w:tcPr>
            <w:tcW w:w="3576" w:type="dxa"/>
          </w:tcPr>
          <w:p w14:paraId="54D2679D" w14:textId="77777777" w:rsidR="00914E26" w:rsidRPr="001C1480" w:rsidRDefault="00914E26" w:rsidP="00BE11D4">
            <w:pPr>
              <w:pStyle w:val="Tableheading"/>
              <w:suppressAutoHyphens/>
              <w:rPr>
                <w:lang w:val="en-GB"/>
              </w:rPr>
            </w:pPr>
            <w:r w:rsidRPr="001C1480">
              <w:rPr>
                <w:lang w:val="en-GB"/>
              </w:rPr>
              <w:t>Page / Section Revised</w:t>
            </w:r>
          </w:p>
        </w:tc>
        <w:tc>
          <w:tcPr>
            <w:tcW w:w="5001" w:type="dxa"/>
          </w:tcPr>
          <w:p w14:paraId="26DDC7E8" w14:textId="77777777" w:rsidR="00914E26" w:rsidRPr="001C1480" w:rsidRDefault="00914E26" w:rsidP="00BE11D4">
            <w:pPr>
              <w:pStyle w:val="Tableheading"/>
              <w:suppressAutoHyphens/>
              <w:rPr>
                <w:lang w:val="en-GB"/>
              </w:rPr>
            </w:pPr>
            <w:r w:rsidRPr="001C1480">
              <w:rPr>
                <w:lang w:val="en-GB"/>
              </w:rPr>
              <w:t>Requirement for Revision</w:t>
            </w:r>
          </w:p>
        </w:tc>
      </w:tr>
      <w:tr w:rsidR="005E4659" w:rsidRPr="001C1480" w14:paraId="2F7E595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0A138B" w14:textId="77777777" w:rsidR="00914E26" w:rsidRPr="001C1480" w:rsidRDefault="006218E8" w:rsidP="00BE11D4">
            <w:pPr>
              <w:pStyle w:val="Tabletext"/>
              <w:suppressAutoHyphens/>
            </w:pPr>
            <w:r w:rsidRPr="001C1480">
              <w:t>month/year approved by Council</w:t>
            </w:r>
          </w:p>
        </w:tc>
        <w:tc>
          <w:tcPr>
            <w:tcW w:w="3576" w:type="dxa"/>
            <w:vAlign w:val="center"/>
          </w:tcPr>
          <w:p w14:paraId="3A9C9C3B" w14:textId="77777777" w:rsidR="00914E26" w:rsidRPr="001C1480" w:rsidRDefault="009C22DB" w:rsidP="00BE11D4">
            <w:pPr>
              <w:pStyle w:val="Tabletext"/>
              <w:suppressAutoHyphens/>
            </w:pPr>
            <w:r w:rsidRPr="001C1480">
              <w:t>1</w:t>
            </w:r>
            <w:r w:rsidRPr="001C1480">
              <w:rPr>
                <w:vertAlign w:val="superscript"/>
              </w:rPr>
              <w:t>st</w:t>
            </w:r>
            <w:r w:rsidRPr="001C1480">
              <w:t xml:space="preserve"> issue</w:t>
            </w:r>
          </w:p>
        </w:tc>
        <w:tc>
          <w:tcPr>
            <w:tcW w:w="5001" w:type="dxa"/>
            <w:vAlign w:val="center"/>
          </w:tcPr>
          <w:p w14:paraId="25224A05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77968BD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3628F0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41CD39DB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79316903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35B3E3C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5801C76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7ED0B4DA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27B7152B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353A3E3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135CB8A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17CE5835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621AB262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78A3EA1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672351A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366BEDDA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6590A201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25238D2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3583325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29AEF4AD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37ED4958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  <w:tr w:rsidR="005E4659" w:rsidRPr="001C1480" w14:paraId="585EAC9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EB2FB7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3576" w:type="dxa"/>
            <w:vAlign w:val="center"/>
          </w:tcPr>
          <w:p w14:paraId="5C9266CE" w14:textId="77777777" w:rsidR="00914E26" w:rsidRPr="001C1480" w:rsidRDefault="00914E26" w:rsidP="00BE11D4">
            <w:pPr>
              <w:pStyle w:val="Tabletext"/>
              <w:suppressAutoHyphens/>
            </w:pPr>
          </w:p>
        </w:tc>
        <w:tc>
          <w:tcPr>
            <w:tcW w:w="5001" w:type="dxa"/>
            <w:vAlign w:val="center"/>
          </w:tcPr>
          <w:p w14:paraId="777ED92E" w14:textId="77777777" w:rsidR="00914E26" w:rsidRPr="001C1480" w:rsidRDefault="00914E26" w:rsidP="00BE11D4">
            <w:pPr>
              <w:pStyle w:val="Tabletext"/>
              <w:suppressAutoHyphens/>
            </w:pPr>
          </w:p>
        </w:tc>
      </w:tr>
    </w:tbl>
    <w:p w14:paraId="430F6EC6" w14:textId="77777777" w:rsidR="00914E26" w:rsidRPr="001C1480" w:rsidRDefault="00914E26" w:rsidP="00BE11D4">
      <w:pPr>
        <w:suppressAutoHyphens/>
      </w:pPr>
    </w:p>
    <w:p w14:paraId="421986EF" w14:textId="77777777" w:rsidR="005E4659" w:rsidRPr="001C1480" w:rsidRDefault="005E4659" w:rsidP="00BE11D4">
      <w:pPr>
        <w:suppressAutoHyphens/>
        <w:spacing w:after="200" w:line="276" w:lineRule="auto"/>
        <w:sectPr w:rsidR="005E4659" w:rsidRPr="001C1480" w:rsidSect="00C716E5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30945853" w14:textId="22DE6715" w:rsidR="00641E5C" w:rsidRDefault="00BB4991">
      <w:pPr>
        <w:pStyle w:val="TOC1"/>
        <w:rPr>
          <w:rFonts w:eastAsiaTheme="minorEastAsia"/>
          <w:b w:val="0"/>
          <w:color w:val="auto"/>
          <w:lang w:eastAsia="en-GB"/>
        </w:rPr>
      </w:pPr>
      <w:r w:rsidRPr="001C1480">
        <w:rPr>
          <w:rFonts w:eastAsia="Times New Roman" w:cs="Times New Roman"/>
          <w:b w:val="0"/>
          <w:noProof w:val="0"/>
          <w:szCs w:val="20"/>
        </w:rPr>
        <w:lastRenderedPageBreak/>
        <w:fldChar w:fldCharType="begin"/>
      </w:r>
      <w:r w:rsidR="004A4EC4" w:rsidRPr="001C1480">
        <w:rPr>
          <w:rFonts w:eastAsia="Times New Roman" w:cs="Times New Roman"/>
          <w:b w:val="0"/>
          <w:noProof w:val="0"/>
          <w:szCs w:val="20"/>
        </w:rPr>
        <w:instrText xml:space="preserve"> TOC \o "1-3" \t "Annex,4,Appendix,5" </w:instrText>
      </w:r>
      <w:r w:rsidRPr="001C1480">
        <w:rPr>
          <w:rFonts w:eastAsia="Times New Roman" w:cs="Times New Roman"/>
          <w:b w:val="0"/>
          <w:noProof w:val="0"/>
          <w:szCs w:val="20"/>
        </w:rPr>
        <w:fldChar w:fldCharType="separate"/>
      </w:r>
      <w:r w:rsidR="00641E5C">
        <w:t>1</w:t>
      </w:r>
      <w:r w:rsidR="00641E5C">
        <w:rPr>
          <w:rFonts w:eastAsiaTheme="minorEastAsia"/>
          <w:b w:val="0"/>
          <w:color w:val="auto"/>
          <w:lang w:eastAsia="en-GB"/>
        </w:rPr>
        <w:tab/>
      </w:r>
      <w:r w:rsidR="00641E5C">
        <w:t>INTRODUCTION</w:t>
      </w:r>
      <w:r w:rsidR="00641E5C">
        <w:tab/>
      </w:r>
      <w:r w:rsidR="00641E5C">
        <w:fldChar w:fldCharType="begin"/>
      </w:r>
      <w:r w:rsidR="00641E5C">
        <w:instrText xml:space="preserve"> PAGEREF _Toc8745245 \h </w:instrText>
      </w:r>
      <w:r w:rsidR="00641E5C">
        <w:fldChar w:fldCharType="separate"/>
      </w:r>
      <w:r w:rsidR="00641E5C">
        <w:t>4</w:t>
      </w:r>
      <w:r w:rsidR="00641E5C">
        <w:fldChar w:fldCharType="end"/>
      </w:r>
    </w:p>
    <w:p w14:paraId="460D29CA" w14:textId="140897E7" w:rsidR="00641E5C" w:rsidRDefault="00641E5C">
      <w:pPr>
        <w:pStyle w:val="TOC2"/>
        <w:rPr>
          <w:rFonts w:eastAsiaTheme="minorEastAsia"/>
          <w:color w:val="auto"/>
          <w:lang w:eastAsia="en-GB"/>
        </w:rPr>
      </w:pPr>
      <w:r>
        <w:t>1.1</w:t>
      </w:r>
      <w:r>
        <w:rPr>
          <w:rFonts w:eastAsiaTheme="minorEastAsia"/>
          <w:color w:val="auto"/>
          <w:lang w:eastAsia="en-GB"/>
        </w:rPr>
        <w:tab/>
      </w:r>
      <w:r>
        <w:t>WHAT IS REQUIREMENT TRACEABILITY?</w:t>
      </w:r>
      <w:r>
        <w:tab/>
      </w:r>
      <w:r>
        <w:fldChar w:fldCharType="begin"/>
      </w:r>
      <w:r>
        <w:instrText xml:space="preserve"> PAGEREF _Toc8745246 \h </w:instrText>
      </w:r>
      <w:r>
        <w:fldChar w:fldCharType="separate"/>
      </w:r>
      <w:r>
        <w:t>4</w:t>
      </w:r>
      <w:r>
        <w:fldChar w:fldCharType="end"/>
      </w:r>
    </w:p>
    <w:p w14:paraId="020908B9" w14:textId="400AB231" w:rsidR="00641E5C" w:rsidRDefault="00641E5C">
      <w:pPr>
        <w:pStyle w:val="TOC1"/>
        <w:rPr>
          <w:rFonts w:eastAsiaTheme="minorEastAsia"/>
          <w:b w:val="0"/>
          <w:color w:val="auto"/>
          <w:lang w:eastAsia="en-GB"/>
        </w:rPr>
      </w:pPr>
      <w:r>
        <w:t>2</w:t>
      </w:r>
      <w:r>
        <w:rPr>
          <w:rFonts w:eastAsiaTheme="minorEastAsia"/>
          <w:b w:val="0"/>
          <w:color w:val="auto"/>
          <w:lang w:eastAsia="en-GB"/>
        </w:rPr>
        <w:tab/>
      </w:r>
      <w:r>
        <w:t>RELEVANT ESSENTIAL FEATURES OF REQUIREMENTS</w:t>
      </w:r>
      <w:r>
        <w:tab/>
      </w:r>
      <w:r>
        <w:fldChar w:fldCharType="begin"/>
      </w:r>
      <w:r>
        <w:instrText xml:space="preserve"> PAGEREF _Toc8745247 \h </w:instrText>
      </w:r>
      <w:r>
        <w:fldChar w:fldCharType="separate"/>
      </w:r>
      <w:r>
        <w:t>4</w:t>
      </w:r>
      <w:r>
        <w:fldChar w:fldCharType="end"/>
      </w:r>
    </w:p>
    <w:p w14:paraId="2FA0489F" w14:textId="2DB594AB" w:rsidR="00641E5C" w:rsidRDefault="00641E5C">
      <w:pPr>
        <w:pStyle w:val="TOC1"/>
        <w:rPr>
          <w:rFonts w:eastAsiaTheme="minorEastAsia"/>
          <w:b w:val="0"/>
          <w:color w:val="auto"/>
          <w:lang w:eastAsia="en-GB"/>
        </w:rPr>
      </w:pPr>
      <w:r>
        <w:t>3</w:t>
      </w:r>
      <w:r>
        <w:rPr>
          <w:rFonts w:eastAsiaTheme="minorEastAsia"/>
          <w:b w:val="0"/>
          <w:color w:val="auto"/>
          <w:lang w:eastAsia="en-GB"/>
        </w:rPr>
        <w:tab/>
      </w:r>
      <w:r>
        <w:t>INDICATIONS IN THE INTERNATIONAL DOMAIN OF THE NEED FOR REQUIREMENT TRACEABILITY</w:t>
      </w:r>
      <w:r>
        <w:tab/>
      </w:r>
      <w:r>
        <w:fldChar w:fldCharType="begin"/>
      </w:r>
      <w:r>
        <w:instrText xml:space="preserve"> PAGEREF _Toc8745248 \h </w:instrText>
      </w:r>
      <w:r>
        <w:fldChar w:fldCharType="separate"/>
      </w:r>
      <w:r>
        <w:t>5</w:t>
      </w:r>
      <w:r>
        <w:fldChar w:fldCharType="end"/>
      </w:r>
    </w:p>
    <w:p w14:paraId="330EC412" w14:textId="62FB6603" w:rsidR="00641E5C" w:rsidRDefault="00641E5C">
      <w:pPr>
        <w:pStyle w:val="TOC1"/>
        <w:rPr>
          <w:rFonts w:eastAsiaTheme="minorEastAsia"/>
          <w:b w:val="0"/>
          <w:color w:val="auto"/>
          <w:lang w:eastAsia="en-GB"/>
        </w:rPr>
      </w:pPr>
      <w:r>
        <w:t>4</w:t>
      </w:r>
      <w:r>
        <w:rPr>
          <w:rFonts w:eastAsiaTheme="minorEastAsia"/>
          <w:b w:val="0"/>
          <w:color w:val="auto"/>
          <w:lang w:eastAsia="en-GB"/>
        </w:rPr>
        <w:tab/>
      </w:r>
      <w:r>
        <w:t>GUIDELINES FOR IALA MEMBERS</w:t>
      </w:r>
      <w:r>
        <w:tab/>
      </w:r>
      <w:r>
        <w:fldChar w:fldCharType="begin"/>
      </w:r>
      <w:r>
        <w:instrText xml:space="preserve"> PAGEREF _Toc8745249 \h </w:instrText>
      </w:r>
      <w:r>
        <w:fldChar w:fldCharType="separate"/>
      </w:r>
      <w:r>
        <w:t>6</w:t>
      </w:r>
      <w:r>
        <w:fldChar w:fldCharType="end"/>
      </w:r>
    </w:p>
    <w:p w14:paraId="5884BBE2" w14:textId="3308CBB6" w:rsidR="00641E5C" w:rsidRDefault="00641E5C">
      <w:pPr>
        <w:pStyle w:val="TOC1"/>
        <w:rPr>
          <w:rFonts w:eastAsiaTheme="minorEastAsia"/>
          <w:b w:val="0"/>
          <w:color w:val="auto"/>
          <w:lang w:eastAsia="en-GB"/>
        </w:rPr>
      </w:pPr>
      <w:r>
        <w:t>5</w:t>
      </w:r>
      <w:r>
        <w:rPr>
          <w:rFonts w:eastAsiaTheme="minorEastAsia"/>
          <w:b w:val="0"/>
          <w:color w:val="auto"/>
          <w:lang w:eastAsia="en-GB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_Toc8745250 \h </w:instrText>
      </w:r>
      <w:r>
        <w:fldChar w:fldCharType="separate"/>
      </w:r>
      <w:r>
        <w:t>6</w:t>
      </w:r>
      <w:r>
        <w:fldChar w:fldCharType="end"/>
      </w:r>
    </w:p>
    <w:p w14:paraId="7728A2AB" w14:textId="6087F2F3" w:rsidR="00641E5C" w:rsidRDefault="00641E5C">
      <w:pPr>
        <w:pStyle w:val="TOC1"/>
        <w:rPr>
          <w:rFonts w:eastAsiaTheme="minorEastAsia"/>
          <w:b w:val="0"/>
          <w:color w:val="auto"/>
          <w:lang w:eastAsia="en-GB"/>
        </w:rPr>
      </w:pPr>
      <w:r>
        <w:t>6</w:t>
      </w:r>
      <w:r>
        <w:rPr>
          <w:rFonts w:eastAsiaTheme="minorEastAsia"/>
          <w:b w:val="0"/>
          <w:color w:val="auto"/>
          <w:lang w:eastAsia="en-GB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_Toc8745251 \h </w:instrText>
      </w:r>
      <w:r>
        <w:fldChar w:fldCharType="separate"/>
      </w:r>
      <w:r>
        <w:t>8</w:t>
      </w:r>
      <w:r>
        <w:fldChar w:fldCharType="end"/>
      </w:r>
    </w:p>
    <w:p w14:paraId="17AF6A91" w14:textId="0CC9B0E7" w:rsidR="00642025" w:rsidRPr="001C1480" w:rsidRDefault="00BB4991" w:rsidP="00BE11D4">
      <w:pPr>
        <w:suppressAutoHyphens/>
      </w:pPr>
      <w:r w:rsidRPr="001C1480">
        <w:fldChar w:fldCharType="end"/>
      </w:r>
    </w:p>
    <w:p w14:paraId="3F98019C" w14:textId="77777777" w:rsidR="00161325" w:rsidRPr="001C1480" w:rsidRDefault="002F265A" w:rsidP="00BE11D4">
      <w:pPr>
        <w:pStyle w:val="ListofFigures"/>
        <w:suppressAutoHyphens/>
      </w:pPr>
      <w:r w:rsidRPr="001C1480">
        <w:t>List of Tables</w:t>
      </w:r>
    </w:p>
    <w:p w14:paraId="1D774B3C" w14:textId="644ED4E5" w:rsidR="00AC201B" w:rsidRPr="00AC201B" w:rsidRDefault="00AC201B">
      <w:pPr>
        <w:pStyle w:val="TableofFigures"/>
        <w:rPr>
          <w:rFonts w:eastAsiaTheme="minorEastAsia"/>
          <w:i w:val="0"/>
          <w:noProof/>
          <w:lang w:eastAsia="en-GB"/>
        </w:rPr>
      </w:pPr>
      <w:r w:rsidRPr="00AC201B">
        <w:rPr>
          <w:i w:val="0"/>
        </w:rPr>
        <w:fldChar w:fldCharType="begin"/>
      </w:r>
      <w:r w:rsidRPr="00AC201B">
        <w:rPr>
          <w:i w:val="0"/>
        </w:rPr>
        <w:instrText xml:space="preserve"> TOC \h \z \c "Table" </w:instrText>
      </w:r>
      <w:r w:rsidRPr="00AC201B">
        <w:rPr>
          <w:i w:val="0"/>
        </w:rPr>
        <w:fldChar w:fldCharType="separate"/>
      </w:r>
      <w:hyperlink w:anchor="_Toc5269976" w:history="1">
        <w:r w:rsidRPr="00AC201B">
          <w:rPr>
            <w:rStyle w:val="Hyperlink"/>
            <w:i w:val="0"/>
            <w:noProof/>
          </w:rPr>
          <w:t>Table 1 - Requirement traceability supported by layer hierarchy and system engineering process</w:t>
        </w:r>
        <w:r w:rsidRPr="00AC201B">
          <w:rPr>
            <w:i w:val="0"/>
            <w:noProof/>
            <w:webHidden/>
          </w:rPr>
          <w:tab/>
        </w:r>
        <w:r w:rsidRPr="00AC201B">
          <w:rPr>
            <w:i w:val="0"/>
            <w:noProof/>
            <w:webHidden/>
          </w:rPr>
          <w:fldChar w:fldCharType="begin"/>
        </w:r>
        <w:r w:rsidRPr="00AC201B">
          <w:rPr>
            <w:i w:val="0"/>
            <w:noProof/>
            <w:webHidden/>
          </w:rPr>
          <w:instrText xml:space="preserve"> PAGEREF _Toc5269976 \h </w:instrText>
        </w:r>
        <w:r w:rsidRPr="00AC201B">
          <w:rPr>
            <w:i w:val="0"/>
            <w:noProof/>
            <w:webHidden/>
          </w:rPr>
        </w:r>
        <w:r w:rsidRPr="00AC201B">
          <w:rPr>
            <w:i w:val="0"/>
            <w:noProof/>
            <w:webHidden/>
          </w:rPr>
          <w:fldChar w:fldCharType="separate"/>
        </w:r>
        <w:r w:rsidRPr="00AC201B">
          <w:rPr>
            <w:i w:val="0"/>
            <w:noProof/>
            <w:webHidden/>
          </w:rPr>
          <w:t>7</w:t>
        </w:r>
        <w:r w:rsidRPr="00AC201B">
          <w:rPr>
            <w:i w:val="0"/>
            <w:noProof/>
            <w:webHidden/>
          </w:rPr>
          <w:fldChar w:fldCharType="end"/>
        </w:r>
      </w:hyperlink>
    </w:p>
    <w:p w14:paraId="3E9C4705" w14:textId="502D4172" w:rsidR="0032340D" w:rsidRPr="001C1480" w:rsidRDefault="00AC201B" w:rsidP="00BE11D4">
      <w:pPr>
        <w:suppressAutoHyphens/>
      </w:pPr>
      <w:r w:rsidRPr="00AC201B">
        <w:fldChar w:fldCharType="end"/>
      </w:r>
    </w:p>
    <w:p w14:paraId="41012468" w14:textId="77777777" w:rsidR="00AC201B" w:rsidRDefault="00AC201B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r>
        <w:br w:type="page"/>
      </w:r>
    </w:p>
    <w:p w14:paraId="3E6AD00D" w14:textId="1E419E39" w:rsidR="00324AAC" w:rsidRDefault="00641E5C" w:rsidP="00641E5C">
      <w:pPr>
        <w:pStyle w:val="Heading1"/>
        <w:suppressAutoHyphens/>
      </w:pPr>
      <w:bookmarkStart w:id="1" w:name="_Toc8745245"/>
      <w:r>
        <w:lastRenderedPageBreak/>
        <w:t>INTRODUCTION</w:t>
      </w:r>
      <w:bookmarkEnd w:id="1"/>
    </w:p>
    <w:p w14:paraId="565FBD0F" w14:textId="77777777" w:rsidR="00641E5C" w:rsidRPr="00641E5C" w:rsidRDefault="00641E5C" w:rsidP="00641E5C">
      <w:pPr>
        <w:pStyle w:val="Heading1separatationline"/>
      </w:pPr>
    </w:p>
    <w:p w14:paraId="74EB677E" w14:textId="1AB14755" w:rsidR="00641E5C" w:rsidRDefault="00641E5C" w:rsidP="00641E5C">
      <w:pPr>
        <w:pStyle w:val="Heading2"/>
      </w:pPr>
      <w:bookmarkStart w:id="2" w:name="_Toc8745246"/>
      <w:r w:rsidRPr="001C1480">
        <w:t>WHAT IS REQUIREMENT TRACEABILITY?</w:t>
      </w:r>
      <w:bookmarkEnd w:id="2"/>
    </w:p>
    <w:p w14:paraId="1E0A525C" w14:textId="77777777" w:rsidR="00641E5C" w:rsidRPr="00641E5C" w:rsidRDefault="00641E5C" w:rsidP="00641E5C">
      <w:pPr>
        <w:pStyle w:val="Heading2separationline"/>
        <w:rPr>
          <w:ins w:id="3" w:author="Kevin Gregory" w:date="2019-05-14T09:52:00Z"/>
        </w:rPr>
      </w:pPr>
    </w:p>
    <w:p w14:paraId="184A2C90" w14:textId="3B74DFF3" w:rsidR="00064E97" w:rsidRPr="001C1480" w:rsidRDefault="00064E97" w:rsidP="00BE11D4">
      <w:pPr>
        <w:pStyle w:val="BodyText"/>
        <w:suppressAutoHyphens/>
        <w:jc w:val="both"/>
      </w:pPr>
      <w:r w:rsidRPr="001C1480">
        <w:t xml:space="preserve">Requirement traceability is the </w:t>
      </w:r>
      <w:r w:rsidR="001934B6" w:rsidRPr="001C1480">
        <w:t xml:space="preserve">capability </w:t>
      </w:r>
      <w:r w:rsidRPr="001C1480">
        <w:t>to retrieve the originator</w:t>
      </w:r>
      <w:r w:rsidR="001C23D7" w:rsidRPr="001C1480">
        <w:t>(s)</w:t>
      </w:r>
      <w:r w:rsidR="00A54474" w:rsidRPr="001C1480">
        <w:t xml:space="preserve"> </w:t>
      </w:r>
      <w:r w:rsidRPr="001C1480">
        <w:t xml:space="preserve">of </w:t>
      </w:r>
      <w:r w:rsidR="00121A55" w:rsidRPr="001C1480">
        <w:t xml:space="preserve">a </w:t>
      </w:r>
      <w:r w:rsidRPr="001C1480">
        <w:t>requirement for any given technical feature</w:t>
      </w:r>
      <w:r w:rsidR="00121A55" w:rsidRPr="001C1480">
        <w:t xml:space="preserve"> that is</w:t>
      </w:r>
      <w:r w:rsidRPr="001C1480">
        <w:t xml:space="preserve"> implemented in a technical system</w:t>
      </w:r>
      <w:r w:rsidR="00121A55" w:rsidRPr="001C1480">
        <w:t xml:space="preserve">. A requirement can be specified in terms </w:t>
      </w:r>
      <w:r w:rsidR="00322CF3" w:rsidRPr="001C1480">
        <w:t>of performance</w:t>
      </w:r>
      <w:r w:rsidRPr="001C1480">
        <w:t xml:space="preserve">, schedule, costs </w:t>
      </w:r>
      <w:r w:rsidR="00121A55" w:rsidRPr="001C1480">
        <w:t xml:space="preserve">or </w:t>
      </w:r>
      <w:r w:rsidRPr="001C1480">
        <w:t>other</w:t>
      </w:r>
      <w:r w:rsidR="00121A55" w:rsidRPr="001C1480">
        <w:t>wise</w:t>
      </w:r>
      <w:r w:rsidRPr="001C1480">
        <w:t xml:space="preserve"> (e.g. lifecycle management). </w:t>
      </w:r>
      <w:r w:rsidR="003D33F7" w:rsidRPr="001C1480">
        <w:t>Specifically,</w:t>
      </w:r>
      <w:r w:rsidRPr="001C1480">
        <w:t xml:space="preserve"> requirement traceability </w:t>
      </w:r>
      <w:r w:rsidR="00121A55" w:rsidRPr="001C1480">
        <w:t xml:space="preserve">is </w:t>
      </w:r>
      <w:r w:rsidRPr="001C1480">
        <w:t xml:space="preserve">the ability to describe and follow the life of a requirement </w:t>
      </w:r>
      <w:r w:rsidR="00A54474" w:rsidRPr="001C1480">
        <w:t xml:space="preserve">as it </w:t>
      </w:r>
      <w:r w:rsidRPr="001C1480">
        <w:t>change</w:t>
      </w:r>
      <w:r w:rsidR="00A54474" w:rsidRPr="001C1480">
        <w:t>s</w:t>
      </w:r>
      <w:r w:rsidR="001C23D7" w:rsidRPr="001C1480">
        <w:t xml:space="preserve"> over time</w:t>
      </w:r>
      <w:r w:rsidRPr="001C1480">
        <w:t>, in both</w:t>
      </w:r>
      <w:r w:rsidR="00AE303D">
        <w:t xml:space="preserve"> the</w:t>
      </w:r>
      <w:r w:rsidRPr="001C1480">
        <w:t xml:space="preserve"> forward and backwards direction: </w:t>
      </w:r>
      <w:r w:rsidR="00121A55" w:rsidRPr="001C1480">
        <w:t xml:space="preserve">i.e. starting </w:t>
      </w:r>
      <w:r w:rsidRPr="001C1480">
        <w:t xml:space="preserve">from user needs or expectations </w:t>
      </w:r>
      <w:r w:rsidR="00121A55" w:rsidRPr="001C1480">
        <w:t xml:space="preserve">down </w:t>
      </w:r>
      <w:r w:rsidRPr="001C1480">
        <w:t>to final acceptance tests</w:t>
      </w:r>
      <w:r w:rsidR="00121A55" w:rsidRPr="001C1480">
        <w:t xml:space="preserve"> </w:t>
      </w:r>
      <w:r w:rsidR="006939A9" w:rsidRPr="001C1480">
        <w:t>(</w:t>
      </w:r>
      <w:r w:rsidR="00292D41" w:rsidRPr="001C1480">
        <w:t>‘</w:t>
      </w:r>
      <w:r w:rsidR="006939A9" w:rsidRPr="001C1480">
        <w:t>top-down</w:t>
      </w:r>
      <w:r w:rsidR="00292D41" w:rsidRPr="001C1480">
        <w:t>’</w:t>
      </w:r>
      <w:r w:rsidR="006939A9" w:rsidRPr="001C1480">
        <w:t xml:space="preserve">) </w:t>
      </w:r>
      <w:r w:rsidR="00121A55" w:rsidRPr="001C1480">
        <w:t xml:space="preserve">or </w:t>
      </w:r>
      <w:r w:rsidR="004E304C" w:rsidRPr="001C1480">
        <w:t xml:space="preserve">reverse (i.e. </w:t>
      </w:r>
      <w:r w:rsidR="00292D41" w:rsidRPr="001C1480">
        <w:t>‘</w:t>
      </w:r>
      <w:r w:rsidR="004E304C" w:rsidRPr="001C1480">
        <w:t>bottom up</w:t>
      </w:r>
      <w:r w:rsidR="00292D41" w:rsidRPr="001C1480">
        <w:t>’</w:t>
      </w:r>
      <w:r w:rsidR="004E304C" w:rsidRPr="001C1480">
        <w:t>)</w:t>
      </w:r>
      <w:r w:rsidRPr="001C1480">
        <w:t>.</w:t>
      </w:r>
    </w:p>
    <w:p w14:paraId="709C45BC" w14:textId="6B777CF8" w:rsidR="000D5D6D" w:rsidRPr="001C1480" w:rsidRDefault="000D5D6D" w:rsidP="00BE11D4">
      <w:pPr>
        <w:pStyle w:val="BodyText"/>
        <w:suppressAutoHyphens/>
        <w:jc w:val="both"/>
      </w:pPr>
      <w:r w:rsidRPr="001C1480">
        <w:t>Requirements can originate in the political domain (via e.g. public consultation processes</w:t>
      </w:r>
      <w:r w:rsidR="00A54474" w:rsidRPr="001C1480">
        <w:t>,</w:t>
      </w:r>
      <w:r w:rsidRPr="001C1480">
        <w:t xml:space="preserve"> Marine Spatial Planning</w:t>
      </w:r>
      <w:r w:rsidR="00A54474" w:rsidRPr="001C1480">
        <w:t>, etc.</w:t>
      </w:r>
      <w:r w:rsidRPr="001C1480">
        <w:t>), in risk management for waterways (as Risk Control Options), in the end user domain (as user needs and/or specific user requirements), in the business cases of service providers</w:t>
      </w:r>
      <w:r w:rsidR="00A54474" w:rsidRPr="001C1480">
        <w:t xml:space="preserve"> that provide Maritime Services to</w:t>
      </w:r>
      <w:r w:rsidRPr="001C1480">
        <w:t xml:space="preserve"> the mariners, in regulatory bodies (e. g. by IMO instruments), in the </w:t>
      </w:r>
      <w:r w:rsidR="00322CF3" w:rsidRPr="001C1480">
        <w:t>life</w:t>
      </w:r>
      <w:r w:rsidR="00A10C01" w:rsidRPr="001C1480">
        <w:t xml:space="preserve">cycle management, </w:t>
      </w:r>
      <w:r w:rsidRPr="001C1480">
        <w:t>quality management</w:t>
      </w:r>
      <w:r w:rsidR="00A54474" w:rsidRPr="001C1480">
        <w:t>,</w:t>
      </w:r>
      <w:r w:rsidRPr="001C1480">
        <w:t xml:space="preserve"> cyber security domain</w:t>
      </w:r>
      <w:r w:rsidR="00A10C01" w:rsidRPr="001C1480">
        <w:t>s, and in</w:t>
      </w:r>
      <w:r w:rsidR="0019601E" w:rsidRPr="001C1480">
        <w:t xml:space="preserve"> both the technical and</w:t>
      </w:r>
      <w:r w:rsidR="00A10C01" w:rsidRPr="001C1480">
        <w:t xml:space="preserve"> the technology domain</w:t>
      </w:r>
      <w:r w:rsidR="0019601E" w:rsidRPr="001C1480">
        <w:t>s</w:t>
      </w:r>
      <w:r w:rsidR="00A10C01" w:rsidRPr="001C1480">
        <w:t xml:space="preserve"> </w:t>
      </w:r>
      <w:r w:rsidR="0019601E" w:rsidRPr="001C1480">
        <w:t>themselves</w:t>
      </w:r>
      <w:r w:rsidR="00A10C01" w:rsidRPr="001C1480">
        <w:t>.</w:t>
      </w:r>
    </w:p>
    <w:p w14:paraId="362C2AB1" w14:textId="1AA12AAB" w:rsidR="00064E97" w:rsidRPr="001C1480" w:rsidRDefault="00121A55" w:rsidP="00BE11D4">
      <w:pPr>
        <w:pStyle w:val="BodyText"/>
        <w:suppressAutoHyphens/>
        <w:jc w:val="both"/>
      </w:pPr>
      <w:r w:rsidRPr="001C1480">
        <w:t>T</w:t>
      </w:r>
      <w:r w:rsidR="00A10C01" w:rsidRPr="001C1480">
        <w:t>o describe a technical system for procurement and/or deployment, t</w:t>
      </w:r>
      <w:r w:rsidR="00064E97" w:rsidRPr="001C1480">
        <w:t xml:space="preserve">he requirement traceability analysis is an important task of </w:t>
      </w:r>
      <w:r w:rsidR="003D33F7" w:rsidRPr="001C1480">
        <w:t xml:space="preserve">a </w:t>
      </w:r>
      <w:r w:rsidR="00064E97" w:rsidRPr="001C1480">
        <w:t>systems engineering process and is usually performed by mean</w:t>
      </w:r>
      <w:r w:rsidR="003D33F7" w:rsidRPr="001C1480">
        <w:t>s</w:t>
      </w:r>
      <w:r w:rsidR="00064E97" w:rsidRPr="001C1480">
        <w:t xml:space="preserve"> of</w:t>
      </w:r>
      <w:r w:rsidRPr="001C1480">
        <w:t xml:space="preserve"> developing </w:t>
      </w:r>
      <w:r w:rsidR="00064E97" w:rsidRPr="001C1480">
        <w:t xml:space="preserve">a requirement traceability matrix or system. </w:t>
      </w:r>
      <w:r w:rsidR="003D33F7" w:rsidRPr="001C1480">
        <w:t xml:space="preserve">These </w:t>
      </w:r>
      <w:r w:rsidR="00A10C01" w:rsidRPr="001C1480">
        <w:t xml:space="preserve">requirement traceability </w:t>
      </w:r>
      <w:r w:rsidR="003D33F7" w:rsidRPr="001C1480">
        <w:t>systems</w:t>
      </w:r>
      <w:r w:rsidR="00064E97" w:rsidRPr="001C1480">
        <w:t xml:space="preserve"> assure that </w:t>
      </w:r>
      <w:r w:rsidR="00B4241B" w:rsidRPr="001C1480">
        <w:t>all</w:t>
      </w:r>
      <w:r w:rsidR="00A10C01" w:rsidRPr="001C1480">
        <w:t xml:space="preserve"> </w:t>
      </w:r>
      <w:r w:rsidR="00A54474" w:rsidRPr="001C1480">
        <w:t xml:space="preserve">initially </w:t>
      </w:r>
      <w:r w:rsidR="00064E97" w:rsidRPr="001C1480">
        <w:t xml:space="preserve">stated </w:t>
      </w:r>
      <w:r w:rsidR="00B4241B" w:rsidRPr="001C1480">
        <w:t>as well as</w:t>
      </w:r>
      <w:r w:rsidR="00322CF3" w:rsidRPr="001C1480">
        <w:t xml:space="preserve"> ad</w:t>
      </w:r>
      <w:r w:rsidR="00A10C01" w:rsidRPr="001C1480">
        <w:t>ditional</w:t>
      </w:r>
      <w:r w:rsidR="00322CF3" w:rsidRPr="001C1480">
        <w:t>ly</w:t>
      </w:r>
      <w:r w:rsidR="00A10C01" w:rsidRPr="001C1480">
        <w:t xml:space="preserve"> </w:t>
      </w:r>
      <w:r w:rsidR="00064E97" w:rsidRPr="001C1480">
        <w:t>derived requirements are associated with corresponding design elements, system components, modules and project deliverables</w:t>
      </w:r>
      <w:r w:rsidR="00A10C01" w:rsidRPr="001C1480">
        <w:t>. This ‘top down’ direction of requirement traceability is called forward trace</w:t>
      </w:r>
      <w:r w:rsidR="00064E97" w:rsidRPr="001C1480">
        <w:t xml:space="preserve">. It is also possible to use the traceability to point out the original source of a requirement </w:t>
      </w:r>
      <w:r w:rsidR="003D33F7" w:rsidRPr="001C1480">
        <w:t>to</w:t>
      </w:r>
      <w:r w:rsidR="00064E97" w:rsidRPr="001C1480">
        <w:t xml:space="preserve"> justify to the final user why certain </w:t>
      </w:r>
      <w:r w:rsidR="0042276E" w:rsidRPr="001C1480">
        <w:t>features were included</w:t>
      </w:r>
      <w:r w:rsidR="00B4241B" w:rsidRPr="001C1480">
        <w:t xml:space="preserve"> (or </w:t>
      </w:r>
      <w:r w:rsidR="00292D41" w:rsidRPr="001C1480">
        <w:rPr>
          <w:i/>
        </w:rPr>
        <w:t>not</w:t>
      </w:r>
      <w:r w:rsidR="00B4241B" w:rsidRPr="001C1480">
        <w:t xml:space="preserve"> included)</w:t>
      </w:r>
      <w:r w:rsidR="0042276E" w:rsidRPr="001C1480">
        <w:t>, i.e. being able to perform a backward</w:t>
      </w:r>
      <w:r w:rsidR="00B4241B" w:rsidRPr="001C1480">
        <w:t>s</w:t>
      </w:r>
      <w:r w:rsidR="0042276E" w:rsidRPr="001C1480">
        <w:t xml:space="preserve"> trace</w:t>
      </w:r>
      <w:r w:rsidR="00064E97" w:rsidRPr="001C1480">
        <w:t xml:space="preserve">. </w:t>
      </w:r>
    </w:p>
    <w:p w14:paraId="576EA9A2" w14:textId="14F9D4B1" w:rsidR="00DF095C" w:rsidRDefault="00712206" w:rsidP="00BE11D4">
      <w:pPr>
        <w:pStyle w:val="Heading1"/>
        <w:suppressAutoHyphens/>
      </w:pPr>
      <w:bookmarkStart w:id="4" w:name="_Toc8745247"/>
      <w:r w:rsidRPr="001C1480">
        <w:t>RELEVANT</w:t>
      </w:r>
      <w:r w:rsidR="00DF095C" w:rsidRPr="001C1480">
        <w:t xml:space="preserve"> </w:t>
      </w:r>
      <w:r w:rsidRPr="001C1480">
        <w:t>ESSENTIAL</w:t>
      </w:r>
      <w:r w:rsidR="00DF095C" w:rsidRPr="001C1480">
        <w:t xml:space="preserve"> </w:t>
      </w:r>
      <w:r w:rsidRPr="001C1480">
        <w:t>FEATURES</w:t>
      </w:r>
      <w:r w:rsidR="00DF095C" w:rsidRPr="001C1480">
        <w:t xml:space="preserve"> </w:t>
      </w:r>
      <w:r w:rsidRPr="001C1480">
        <w:t>OF</w:t>
      </w:r>
      <w:r w:rsidR="00DF095C" w:rsidRPr="001C1480">
        <w:t xml:space="preserve"> </w:t>
      </w:r>
      <w:r w:rsidRPr="001C1480">
        <w:t>REQUIREMENTS</w:t>
      </w:r>
      <w:bookmarkEnd w:id="4"/>
    </w:p>
    <w:p w14:paraId="4F615959" w14:textId="77777777" w:rsidR="00324AAC" w:rsidRPr="00324AAC" w:rsidRDefault="00324AAC" w:rsidP="00324AAC">
      <w:pPr>
        <w:pStyle w:val="Heading1separatationline"/>
      </w:pPr>
    </w:p>
    <w:p w14:paraId="4B6E83D1" w14:textId="6D0A7D23" w:rsidR="00064E97" w:rsidRPr="001C1480" w:rsidRDefault="00064E97" w:rsidP="00BE11D4">
      <w:pPr>
        <w:pStyle w:val="BodyText"/>
        <w:suppressAutoHyphens/>
        <w:jc w:val="both"/>
      </w:pPr>
      <w:r w:rsidRPr="001C1480">
        <w:t xml:space="preserve">Requirements </w:t>
      </w:r>
      <w:r w:rsidR="003D33F7" w:rsidRPr="001C1480">
        <w:t xml:space="preserve">that </w:t>
      </w:r>
      <w:r w:rsidRPr="001C1480">
        <w:t xml:space="preserve">describe the necessary functions and features of the </w:t>
      </w:r>
      <w:r w:rsidR="005123F8" w:rsidRPr="001C1480">
        <w:t xml:space="preserve">envisioned technical </w:t>
      </w:r>
      <w:r w:rsidRPr="001C1480">
        <w:t>s</w:t>
      </w:r>
      <w:r w:rsidR="00322CF3" w:rsidRPr="001C1480">
        <w:t>ystem, are often organis</w:t>
      </w:r>
      <w:r w:rsidR="00B918D3" w:rsidRPr="001C1480">
        <w:t>ed hier</w:t>
      </w:r>
      <w:r w:rsidRPr="001C1480">
        <w:t>archically</w:t>
      </w:r>
      <w:r w:rsidR="00A54474" w:rsidRPr="001C1480">
        <w:t>.</w:t>
      </w:r>
      <w:r w:rsidR="0035117C" w:rsidRPr="001C1480">
        <w:t xml:space="preserve"> </w:t>
      </w:r>
      <w:r w:rsidR="0042276E" w:rsidRPr="001C1480">
        <w:t>T</w:t>
      </w:r>
      <w:r w:rsidRPr="001C1480">
        <w:t>he high</w:t>
      </w:r>
      <w:r w:rsidR="003D33F7" w:rsidRPr="001C1480">
        <w:t>-</w:t>
      </w:r>
      <w:r w:rsidRPr="001C1480">
        <w:t xml:space="preserve">level requirements state what should be </w:t>
      </w:r>
      <w:r w:rsidR="0042276E" w:rsidRPr="001C1480">
        <w:t>achieved, not how to achieve it.</w:t>
      </w:r>
      <w:r w:rsidRPr="001C1480">
        <w:t xml:space="preserve"> </w:t>
      </w:r>
      <w:r w:rsidR="0042276E" w:rsidRPr="001C1480">
        <w:t xml:space="preserve">Also, </w:t>
      </w:r>
      <w:r w:rsidR="0035117C" w:rsidRPr="001C1480">
        <w:t>requirements</w:t>
      </w:r>
      <w:r w:rsidR="0042276E" w:rsidRPr="001C1480">
        <w:t xml:space="preserve"> </w:t>
      </w:r>
      <w:r w:rsidRPr="001C1480">
        <w:t>are specified at every level, from overall system to single hardware and software component</w:t>
      </w:r>
      <w:r w:rsidR="004E304C" w:rsidRPr="001C1480">
        <w:t>s</w:t>
      </w:r>
      <w:r w:rsidRPr="001C1480">
        <w:t>.</w:t>
      </w:r>
    </w:p>
    <w:p w14:paraId="69C3CC34" w14:textId="607D4051" w:rsidR="00064E97" w:rsidRPr="001C1480" w:rsidRDefault="001C23D7" w:rsidP="00BE11D4">
      <w:pPr>
        <w:pStyle w:val="BodyText"/>
        <w:suppressAutoHyphens/>
      </w:pPr>
      <w:r w:rsidRPr="001C1480">
        <w:t>R</w:t>
      </w:r>
      <w:r w:rsidR="00064E97" w:rsidRPr="001C1480">
        <w:t xml:space="preserve">equirement traceability </w:t>
      </w:r>
      <w:r w:rsidRPr="001C1480">
        <w:t xml:space="preserve">has </w:t>
      </w:r>
      <w:proofErr w:type="gramStart"/>
      <w:r w:rsidRPr="001C1480">
        <w:t>a number of</w:t>
      </w:r>
      <w:proofErr w:type="gramEnd"/>
      <w:r w:rsidR="004E304C" w:rsidRPr="001C1480">
        <w:t xml:space="preserve"> </w:t>
      </w:r>
      <w:r w:rsidR="0019601E" w:rsidRPr="001C1480">
        <w:t>characteristics</w:t>
      </w:r>
      <w:r w:rsidR="00064E97" w:rsidRPr="001C1480">
        <w:t xml:space="preserve">: </w:t>
      </w:r>
    </w:p>
    <w:p w14:paraId="177DDA95" w14:textId="1763F5D9" w:rsidR="00064E97" w:rsidRPr="001C1480" w:rsidRDefault="004E304C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color w:val="auto"/>
          <w:lang w:val="en-GB"/>
        </w:rPr>
        <w:t>R</w:t>
      </w:r>
      <w:r w:rsidR="00064E97" w:rsidRPr="001C1480">
        <w:rPr>
          <w:color w:val="auto"/>
          <w:lang w:val="en-GB"/>
        </w:rPr>
        <w:t>equirements</w:t>
      </w:r>
      <w:r w:rsidRPr="001C1480">
        <w:rPr>
          <w:color w:val="auto"/>
          <w:lang w:val="en-GB"/>
        </w:rPr>
        <w:t xml:space="preserve"> can be</w:t>
      </w:r>
      <w:r w:rsidR="00064E97" w:rsidRPr="001C1480">
        <w:rPr>
          <w:color w:val="auto"/>
          <w:lang w:val="en-GB"/>
        </w:rPr>
        <w:t xml:space="preserve"> individual, distinct and discrete, or </w:t>
      </w:r>
      <w:r w:rsidR="001C23D7" w:rsidRPr="001C1480">
        <w:rPr>
          <w:color w:val="auto"/>
          <w:lang w:val="en-GB"/>
        </w:rPr>
        <w:t xml:space="preserve">can be broken </w:t>
      </w:r>
      <w:r w:rsidR="00322CF3" w:rsidRPr="001C1480">
        <w:rPr>
          <w:color w:val="auto"/>
          <w:lang w:val="en-GB"/>
        </w:rPr>
        <w:t>down to</w:t>
      </w:r>
      <w:r w:rsidR="001C23D7" w:rsidRPr="001C1480">
        <w:rPr>
          <w:color w:val="auto"/>
          <w:lang w:val="en-GB"/>
        </w:rPr>
        <w:t xml:space="preserve"> individual, distinct and discrete requirements</w:t>
      </w:r>
      <w:r w:rsidR="003D33F7" w:rsidRPr="001C1480">
        <w:rPr>
          <w:color w:val="auto"/>
          <w:lang w:val="en-GB"/>
        </w:rPr>
        <w:t>.</w:t>
      </w:r>
      <w:r w:rsidR="000D5D6D" w:rsidRPr="001C1480">
        <w:rPr>
          <w:lang w:val="en-GB"/>
        </w:rPr>
        <w:t xml:space="preserve"> </w:t>
      </w:r>
    </w:p>
    <w:p w14:paraId="52374AFD" w14:textId="03B9D5A0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color w:val="auto"/>
          <w:lang w:val="en-GB"/>
        </w:rPr>
        <w:t xml:space="preserve">There is </w:t>
      </w:r>
      <w:r w:rsidR="00DF095C" w:rsidRPr="001C1480">
        <w:rPr>
          <w:color w:val="auto"/>
          <w:lang w:val="en-GB"/>
        </w:rPr>
        <w:t xml:space="preserve">(and there must be) </w:t>
      </w:r>
      <w:r w:rsidRPr="001C1480">
        <w:rPr>
          <w:color w:val="auto"/>
          <w:lang w:val="en-GB"/>
        </w:rPr>
        <w:t>at least one originator of any requirement</w:t>
      </w:r>
      <w:r w:rsidR="00322CF3" w:rsidRPr="001C1480">
        <w:rPr>
          <w:color w:val="auto"/>
          <w:lang w:val="en-GB"/>
        </w:rPr>
        <w:t>: a</w:t>
      </w:r>
      <w:r w:rsidRPr="001C1480">
        <w:rPr>
          <w:color w:val="auto"/>
          <w:lang w:val="en-GB"/>
        </w:rPr>
        <w:t>ny requirement without an originator firmly committed to that requirement should be deleted.</w:t>
      </w:r>
      <w:r w:rsidR="0042276E" w:rsidRPr="001C1480">
        <w:rPr>
          <w:color w:val="auto"/>
          <w:lang w:val="en-GB"/>
        </w:rPr>
        <w:t xml:space="preserve"> </w:t>
      </w:r>
    </w:p>
    <w:p w14:paraId="2E44A2FA" w14:textId="5AC1C882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There should be clear-cut rationales for all individual requirements </w:t>
      </w:r>
      <w:r w:rsidR="001C23D7" w:rsidRPr="001C1480">
        <w:rPr>
          <w:lang w:val="en-GB"/>
        </w:rPr>
        <w:t xml:space="preserve">that explain </w:t>
      </w:r>
      <w:r w:rsidRPr="001C1480">
        <w:rPr>
          <w:lang w:val="en-GB"/>
        </w:rPr>
        <w:t xml:space="preserve">why the requirements were established originally. </w:t>
      </w:r>
      <w:r w:rsidR="001C23D7" w:rsidRPr="001C1480">
        <w:rPr>
          <w:lang w:val="en-GB"/>
        </w:rPr>
        <w:t>If the</w:t>
      </w:r>
      <w:r w:rsidRPr="001C1480">
        <w:rPr>
          <w:lang w:val="en-GB"/>
        </w:rPr>
        <w:t xml:space="preserve"> rationale for establishing a requirement disappear</w:t>
      </w:r>
      <w:r w:rsidR="001C23D7" w:rsidRPr="001C1480">
        <w:rPr>
          <w:lang w:val="en-GB"/>
        </w:rPr>
        <w:t>s</w:t>
      </w:r>
      <w:r w:rsidRPr="001C1480">
        <w:rPr>
          <w:lang w:val="en-GB"/>
        </w:rPr>
        <w:t xml:space="preserve"> or become</w:t>
      </w:r>
      <w:r w:rsidR="001C23D7" w:rsidRPr="001C1480">
        <w:rPr>
          <w:lang w:val="en-GB"/>
        </w:rPr>
        <w:t>s</w:t>
      </w:r>
      <w:r w:rsidRPr="001C1480">
        <w:rPr>
          <w:lang w:val="en-GB"/>
        </w:rPr>
        <w:t xml:space="preserve"> </w:t>
      </w:r>
      <w:r w:rsidR="0047130B" w:rsidRPr="001C1480">
        <w:rPr>
          <w:lang w:val="en-GB"/>
        </w:rPr>
        <w:t>unclear</w:t>
      </w:r>
      <w:r w:rsidRPr="001C1480">
        <w:rPr>
          <w:lang w:val="en-GB"/>
        </w:rPr>
        <w:t xml:space="preserve"> over time, </w:t>
      </w:r>
      <w:r w:rsidR="001C23D7" w:rsidRPr="001C1480">
        <w:rPr>
          <w:lang w:val="en-GB"/>
        </w:rPr>
        <w:t xml:space="preserve">then either </w:t>
      </w:r>
      <w:r w:rsidRPr="001C1480">
        <w:rPr>
          <w:lang w:val="en-GB"/>
        </w:rPr>
        <w:t xml:space="preserve">the rationale should be </w:t>
      </w:r>
      <w:proofErr w:type="gramStart"/>
      <w:r w:rsidRPr="001C1480">
        <w:rPr>
          <w:lang w:val="en-GB"/>
        </w:rPr>
        <w:t>updated</w:t>
      </w:r>
      <w:proofErr w:type="gramEnd"/>
      <w:r w:rsidRPr="001C1480">
        <w:rPr>
          <w:lang w:val="en-GB"/>
        </w:rPr>
        <w:t xml:space="preserve"> or the associated requirement deleted.</w:t>
      </w:r>
    </w:p>
    <w:p w14:paraId="3AAAC48C" w14:textId="44D176A6" w:rsidR="0019601E" w:rsidRPr="001C1480" w:rsidRDefault="0019601E" w:rsidP="00BE11D4">
      <w:pPr>
        <w:pStyle w:val="BodyText"/>
        <w:suppressAutoHyphens/>
      </w:pPr>
      <w:r w:rsidRPr="001C1480">
        <w:t xml:space="preserve">Requirement traceability has </w:t>
      </w:r>
      <w:proofErr w:type="gramStart"/>
      <w:r w:rsidRPr="001C1480">
        <w:t>a number of</w:t>
      </w:r>
      <w:proofErr w:type="gramEnd"/>
      <w:r w:rsidRPr="001C1480">
        <w:t xml:space="preserve"> implications</w:t>
      </w:r>
      <w:del w:id="5" w:author="Tom Southall" w:date="2019-04-05T11:04:00Z">
        <w:r w:rsidRPr="001C1480" w:rsidDel="00CA0D7E">
          <w:delText>, too</w:delText>
        </w:r>
      </w:del>
      <w:r w:rsidRPr="001C1480">
        <w:t xml:space="preserve">: </w:t>
      </w:r>
    </w:p>
    <w:p w14:paraId="1A2D2D36" w14:textId="0ED9B66F" w:rsidR="0047130B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>If an individual requirement has more than one originator, then the</w:t>
      </w:r>
      <w:r w:rsidR="00EC16FB" w:rsidRPr="001C1480">
        <w:rPr>
          <w:lang w:val="en-GB"/>
        </w:rPr>
        <w:t>y</w:t>
      </w:r>
      <w:r w:rsidRPr="001C1480">
        <w:rPr>
          <w:lang w:val="en-GB"/>
        </w:rPr>
        <w:t xml:space="preserve"> </w:t>
      </w:r>
      <w:r w:rsidR="00EC16FB" w:rsidRPr="001C1480">
        <w:rPr>
          <w:lang w:val="en-GB"/>
        </w:rPr>
        <w:t>should agree</w:t>
      </w:r>
      <w:r w:rsidRPr="001C1480">
        <w:rPr>
          <w:lang w:val="en-GB"/>
        </w:rPr>
        <w:t xml:space="preserve"> </w:t>
      </w:r>
      <w:r w:rsidR="00EC16FB" w:rsidRPr="001C1480">
        <w:rPr>
          <w:lang w:val="en-GB"/>
        </w:rPr>
        <w:t>on the definition of</w:t>
      </w:r>
      <w:r w:rsidRPr="001C1480">
        <w:rPr>
          <w:lang w:val="en-GB"/>
        </w:rPr>
        <w:t xml:space="preserve"> that requirement.</w:t>
      </w:r>
    </w:p>
    <w:p w14:paraId="522C22AB" w14:textId="13236C25" w:rsidR="0047130B" w:rsidRPr="001C1480" w:rsidRDefault="005B6C83" w:rsidP="00AE303D">
      <w:pPr>
        <w:pStyle w:val="Bullet2"/>
      </w:pPr>
      <w:r w:rsidRPr="001C1480">
        <w:t>If this harmonis</w:t>
      </w:r>
      <w:r w:rsidR="00064E97" w:rsidRPr="001C1480">
        <w:t xml:space="preserve">ation process </w:t>
      </w:r>
      <w:r w:rsidR="0047130B" w:rsidRPr="001C1480">
        <w:t>fails</w:t>
      </w:r>
      <w:r w:rsidR="00064E97" w:rsidRPr="001C1480">
        <w:t>, then</w:t>
      </w:r>
      <w:r w:rsidR="0047130B" w:rsidRPr="001C1480">
        <w:t xml:space="preserve"> individual requirements </w:t>
      </w:r>
      <w:r w:rsidR="00064E97" w:rsidRPr="001C1480">
        <w:t xml:space="preserve">should be </w:t>
      </w:r>
      <w:r w:rsidR="0047130B" w:rsidRPr="001C1480">
        <w:t>developed for</w:t>
      </w:r>
      <w:r w:rsidR="00064E97" w:rsidRPr="001C1480">
        <w:t xml:space="preserve"> each originator and rationale. </w:t>
      </w:r>
    </w:p>
    <w:p w14:paraId="023AE0DA" w14:textId="29BC34BA" w:rsidR="00064E97" w:rsidRPr="001C1480" w:rsidRDefault="00064E97" w:rsidP="00AE303D">
      <w:pPr>
        <w:pStyle w:val="Bullet2"/>
      </w:pPr>
      <w:r w:rsidRPr="001C1480">
        <w:t>The resulting requirements are</w:t>
      </w:r>
      <w:r w:rsidR="0047130B" w:rsidRPr="001C1480">
        <w:t xml:space="preserve"> </w:t>
      </w:r>
      <w:r w:rsidRPr="001C1480">
        <w:t xml:space="preserve">likely </w:t>
      </w:r>
      <w:r w:rsidR="0047130B" w:rsidRPr="001C1480">
        <w:t>to be</w:t>
      </w:r>
      <w:r w:rsidRPr="001C1480">
        <w:t xml:space="preserve"> similar,</w:t>
      </w:r>
      <w:r w:rsidR="004272AD" w:rsidRPr="001C1480">
        <w:t xml:space="preserve"> yet unique.</w:t>
      </w:r>
      <w:r w:rsidRPr="001C1480">
        <w:t xml:space="preserve"> </w:t>
      </w:r>
      <w:r w:rsidR="00EC16FB" w:rsidRPr="001C1480">
        <w:t>Proliferation o</w:t>
      </w:r>
      <w:r w:rsidRPr="001C1480">
        <w:t xml:space="preserve">f variants </w:t>
      </w:r>
      <w:r w:rsidR="00A54474" w:rsidRPr="001C1480">
        <w:t xml:space="preserve">of a requirement </w:t>
      </w:r>
      <w:r w:rsidR="00EC16FB" w:rsidRPr="001C1480">
        <w:t xml:space="preserve">is </w:t>
      </w:r>
      <w:r w:rsidRPr="001C1480">
        <w:t xml:space="preserve">likely </w:t>
      </w:r>
      <w:r w:rsidR="004272AD" w:rsidRPr="001C1480">
        <w:t xml:space="preserve">to </w:t>
      </w:r>
      <w:r w:rsidRPr="001C1480">
        <w:t xml:space="preserve">lead to excessive </w:t>
      </w:r>
      <w:r w:rsidR="004272AD" w:rsidRPr="001C1480">
        <w:t xml:space="preserve">implementation </w:t>
      </w:r>
      <w:r w:rsidRPr="001C1480">
        <w:t>expense</w:t>
      </w:r>
      <w:r w:rsidR="00EC16FB" w:rsidRPr="001C1480">
        <w:t>. In that case</w:t>
      </w:r>
      <w:r w:rsidR="005B6C83" w:rsidRPr="001C1480">
        <w:t>,</w:t>
      </w:r>
      <w:r w:rsidR="00EC16FB" w:rsidRPr="001C1480">
        <w:t xml:space="preserve"> </w:t>
      </w:r>
      <w:r w:rsidRPr="001C1480">
        <w:t xml:space="preserve">the originator(s) for the variants need to be identified and connected to ‘their’ specific requirement; i.e. </w:t>
      </w:r>
      <w:r w:rsidR="00EC16FB" w:rsidRPr="001C1480">
        <w:t xml:space="preserve">requirements need to be traced back to their </w:t>
      </w:r>
      <w:r w:rsidR="00AE6522" w:rsidRPr="001C1480">
        <w:t>originators</w:t>
      </w:r>
      <w:r w:rsidRPr="001C1480">
        <w:t>.</w:t>
      </w:r>
    </w:p>
    <w:p w14:paraId="27D0BFCC" w14:textId="1EEAE710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lastRenderedPageBreak/>
        <w:t>To handle the complexity incurred</w:t>
      </w:r>
      <w:r w:rsidR="005123F8" w:rsidRPr="001C1480">
        <w:rPr>
          <w:lang w:val="en-GB"/>
        </w:rPr>
        <w:t xml:space="preserve"> by many requirements thus established</w:t>
      </w:r>
      <w:r w:rsidRPr="001C1480">
        <w:rPr>
          <w:lang w:val="en-GB"/>
        </w:rPr>
        <w:t xml:space="preserve">, a requirement management system should be </w:t>
      </w:r>
      <w:r w:rsidR="00AE6522" w:rsidRPr="001C1480">
        <w:rPr>
          <w:lang w:val="en-GB"/>
        </w:rPr>
        <w:t>used</w:t>
      </w:r>
      <w:r w:rsidR="00EC16FB" w:rsidRPr="001C1480">
        <w:rPr>
          <w:lang w:val="en-GB"/>
        </w:rPr>
        <w:t>. Its</w:t>
      </w:r>
      <w:r w:rsidRPr="001C1480">
        <w:rPr>
          <w:lang w:val="en-GB"/>
        </w:rPr>
        <w:t xml:space="preserve"> scope should cover the </w:t>
      </w:r>
      <w:r w:rsidR="004272AD" w:rsidRPr="001C1480">
        <w:rPr>
          <w:lang w:val="en-GB"/>
        </w:rPr>
        <w:t xml:space="preserve">envisioned </w:t>
      </w:r>
      <w:r w:rsidR="00B34579" w:rsidRPr="001C1480">
        <w:rPr>
          <w:lang w:val="en-GB"/>
        </w:rPr>
        <w:t xml:space="preserve">technical </w:t>
      </w:r>
      <w:r w:rsidRPr="001C1480">
        <w:rPr>
          <w:lang w:val="en-GB"/>
        </w:rPr>
        <w:t>system</w:t>
      </w:r>
      <w:r w:rsidR="005B6C83" w:rsidRPr="001C1480">
        <w:rPr>
          <w:lang w:val="en-GB"/>
        </w:rPr>
        <w:t xml:space="preserve"> as a minimum</w:t>
      </w:r>
      <w:r w:rsidRPr="001C1480">
        <w:rPr>
          <w:lang w:val="en-GB"/>
        </w:rPr>
        <w:t xml:space="preserve">. </w:t>
      </w:r>
    </w:p>
    <w:p w14:paraId="0E5ABC39" w14:textId="6D98C223" w:rsidR="004272AD" w:rsidRPr="001C1480" w:rsidRDefault="00064E97" w:rsidP="00AE303D">
      <w:pPr>
        <w:pStyle w:val="Bullet2"/>
      </w:pPr>
      <w:r w:rsidRPr="001C1480">
        <w:t xml:space="preserve">The existence </w:t>
      </w:r>
      <w:r w:rsidR="00EC16FB" w:rsidRPr="001C1480">
        <w:t xml:space="preserve">(or absence) </w:t>
      </w:r>
      <w:r w:rsidRPr="001C1480">
        <w:t xml:space="preserve">of an adequate requirement management system </w:t>
      </w:r>
      <w:r w:rsidR="00AE6522" w:rsidRPr="001C1480">
        <w:t>will influence</w:t>
      </w:r>
      <w:r w:rsidRPr="001C1480">
        <w:t xml:space="preserve"> the system engineering process as soon as the</w:t>
      </w:r>
      <w:r w:rsidR="00821512" w:rsidRPr="001C1480">
        <w:t xml:space="preserve"> </w:t>
      </w:r>
      <w:r w:rsidRPr="001C1480">
        <w:t>design, build and eventual operat</w:t>
      </w:r>
      <w:r w:rsidR="00821512" w:rsidRPr="001C1480">
        <w:t>ion</w:t>
      </w:r>
      <w:r w:rsidRPr="001C1480">
        <w:t xml:space="preserve"> </w:t>
      </w:r>
      <w:r w:rsidR="00821512" w:rsidRPr="001C1480">
        <w:t xml:space="preserve">of </w:t>
      </w:r>
      <w:r w:rsidRPr="001C1480">
        <w:t xml:space="preserve">the </w:t>
      </w:r>
      <w:r w:rsidR="00821512" w:rsidRPr="001C1480">
        <w:t xml:space="preserve">envisioned </w:t>
      </w:r>
      <w:r w:rsidRPr="001C1480">
        <w:t>system</w:t>
      </w:r>
      <w:r w:rsidR="00821512" w:rsidRPr="001C1480">
        <w:t xml:space="preserve"> is started</w:t>
      </w:r>
      <w:r w:rsidRPr="001C1480">
        <w:t xml:space="preserve">. </w:t>
      </w:r>
    </w:p>
    <w:p w14:paraId="49F38949" w14:textId="6C50DCC9" w:rsidR="00064E97" w:rsidRDefault="00821512" w:rsidP="00AE303D">
      <w:pPr>
        <w:pStyle w:val="Bullet2"/>
        <w:rPr>
          <w:ins w:id="6" w:author="Oltmann, Jan-Hendrik" w:date="2019-04-11T13:20:00Z"/>
        </w:rPr>
      </w:pPr>
      <w:r w:rsidRPr="001C1480">
        <w:t>To ensure</w:t>
      </w:r>
      <w:r w:rsidR="00064E97" w:rsidRPr="001C1480">
        <w:t xml:space="preserve"> the user get</w:t>
      </w:r>
      <w:r w:rsidRPr="001C1480">
        <w:t>s</w:t>
      </w:r>
      <w:r w:rsidR="00064E97" w:rsidRPr="001C1480">
        <w:t xml:space="preserve"> what is needed</w:t>
      </w:r>
      <w:r w:rsidR="00875759" w:rsidRPr="001C1480">
        <w:t>,</w:t>
      </w:r>
      <w:r w:rsidR="00064E97" w:rsidRPr="001C1480">
        <w:t xml:space="preserve"> and/or required</w:t>
      </w:r>
      <w:r w:rsidR="00875759" w:rsidRPr="001C1480">
        <w:t>,</w:t>
      </w:r>
      <w:r w:rsidR="00064E97" w:rsidRPr="001C1480">
        <w:t xml:space="preserve"> </w:t>
      </w:r>
      <w:r w:rsidR="00A54474" w:rsidRPr="001C1480">
        <w:t xml:space="preserve">it is paramount that </w:t>
      </w:r>
      <w:r w:rsidR="00875759" w:rsidRPr="001C1480">
        <w:t>an</w:t>
      </w:r>
      <w:r w:rsidR="00064E97" w:rsidRPr="001C1480">
        <w:t xml:space="preserve"> appropriate requirement</w:t>
      </w:r>
      <w:r w:rsidRPr="001C1480">
        <w:t>s</w:t>
      </w:r>
      <w:r w:rsidR="00064E97" w:rsidRPr="001C1480">
        <w:t xml:space="preserve"> management system </w:t>
      </w:r>
      <w:r w:rsidRPr="001C1480">
        <w:t xml:space="preserve">is </w:t>
      </w:r>
      <w:r w:rsidR="00A54474" w:rsidRPr="001C1480">
        <w:t>used</w:t>
      </w:r>
      <w:r w:rsidR="00875759" w:rsidRPr="001C1480">
        <w:t xml:space="preserve"> </w:t>
      </w:r>
      <w:r w:rsidR="00064E97" w:rsidRPr="001C1480">
        <w:t xml:space="preserve">– and </w:t>
      </w:r>
      <w:r w:rsidR="00A54474" w:rsidRPr="001C1480">
        <w:t xml:space="preserve">that </w:t>
      </w:r>
      <w:r w:rsidR="00064E97" w:rsidRPr="001C1480">
        <w:t>requirement traceability</w:t>
      </w:r>
      <w:r w:rsidRPr="001C1480">
        <w:t xml:space="preserve"> is achieved</w:t>
      </w:r>
      <w:r w:rsidR="00064E97" w:rsidRPr="001C1480">
        <w:t>.</w:t>
      </w:r>
    </w:p>
    <w:p w14:paraId="26334860" w14:textId="2A840DBF" w:rsidR="00183D9C" w:rsidRPr="001C1480" w:rsidRDefault="00183D9C" w:rsidP="00AE303D">
      <w:pPr>
        <w:pStyle w:val="Bullet2"/>
      </w:pPr>
      <w:ins w:id="7" w:author="Oltmann, Jan-Hendrik" w:date="2019-04-11T13:21:00Z">
        <w:r>
          <w:t xml:space="preserve">The international standard ISO 19600:2014 on “Compliance Management </w:t>
        </w:r>
        <w:r w:rsidRPr="00980D27">
          <w:t>Systems –</w:t>
        </w:r>
        <w:r w:rsidR="000C72F2">
          <w:t xml:space="preserve"> </w:t>
        </w:r>
        <w:proofErr w:type="gramStart"/>
        <w:r w:rsidR="000C72F2">
          <w:t>Guideline</w:t>
        </w:r>
      </w:ins>
      <w:ins w:id="8" w:author="Oltmann, Jan-Hendrik" w:date="2019-04-11T13:35:00Z">
        <w:r w:rsidR="000C72F2">
          <w:t>s</w:t>
        </w:r>
      </w:ins>
      <w:ins w:id="9" w:author="Oltmann, Jan-Hendrik" w:date="2019-04-11T13:22:00Z">
        <w:r>
          <w:t>“</w:t>
        </w:r>
      </w:ins>
      <w:ins w:id="10" w:author="Oltmann, Jan-Hendrik" w:date="2019-04-11T13:35:00Z">
        <w:r w:rsidR="000C72F2">
          <w:t xml:space="preserve"> [</w:t>
        </w:r>
        <w:proofErr w:type="gramEnd"/>
        <w:r w:rsidR="000C72F2">
          <w:t>1]</w:t>
        </w:r>
      </w:ins>
      <w:ins w:id="11" w:author="Oltmann, Jan-Hendrik" w:date="2019-04-11T13:22:00Z">
        <w:r>
          <w:t xml:space="preserve"> provides the foundational methodology for </w:t>
        </w:r>
        <w:r w:rsidR="000C72F2">
          <w:t xml:space="preserve">requirement management </w:t>
        </w:r>
        <w:r>
          <w:t xml:space="preserve">as </w:t>
        </w:r>
      </w:ins>
      <w:ins w:id="12" w:author="Oltmann, Jan-Hendrik" w:date="2019-04-11T13:23:00Z">
        <w:r>
          <w:t xml:space="preserve">a </w:t>
        </w:r>
      </w:ins>
      <w:ins w:id="13" w:author="Oltmann, Jan-Hendrik" w:date="2019-04-11T13:22:00Z">
        <w:r w:rsidR="000C72F2">
          <w:t>subset to compliance management</w:t>
        </w:r>
      </w:ins>
      <w:ins w:id="14" w:author="Oltmann, Jan-Hendrik" w:date="2019-04-11T13:23:00Z">
        <w:r>
          <w:t xml:space="preserve"> by applying the well-established Plan-Do-Check-Act (PDCA) management cycle</w:t>
        </w:r>
      </w:ins>
      <w:ins w:id="15" w:author="Oltmann, Jan-Hendrik" w:date="2019-04-11T13:24:00Z">
        <w:r w:rsidR="00E964B9">
          <w:t xml:space="preserve">. </w:t>
        </w:r>
      </w:ins>
      <w:ins w:id="16" w:author="Oltmann, Jan-Hendrik" w:date="2019-04-11T13:29:00Z">
        <w:r w:rsidR="000C72F2">
          <w:t>The “</w:t>
        </w:r>
        <w:proofErr w:type="spellStart"/>
        <w:r w:rsidR="000C72F2">
          <w:t>Seilevel</w:t>
        </w:r>
        <w:proofErr w:type="spellEnd"/>
        <w:r w:rsidR="000C72F2">
          <w:t xml:space="preserve"> Requirement Management Tool Evaluation Report 2016</w:t>
        </w:r>
      </w:ins>
      <w:ins w:id="17" w:author="Oltmann, Jan-Hendrik" w:date="2019-04-11T13:30:00Z">
        <w:r w:rsidR="000C72F2">
          <w:t xml:space="preserve">” </w:t>
        </w:r>
      </w:ins>
      <w:ins w:id="18" w:author="Oltmann, Jan-Hendrik" w:date="2019-04-11T13:35:00Z">
        <w:r w:rsidR="000C72F2">
          <w:t xml:space="preserve">[2] </w:t>
        </w:r>
      </w:ins>
      <w:ins w:id="19" w:author="Oltmann, Jan-Hendrik" w:date="2019-04-11T13:30:00Z">
        <w:r w:rsidR="000C72F2">
          <w:t xml:space="preserve">introduces and </w:t>
        </w:r>
      </w:ins>
      <w:ins w:id="20" w:author="Oltmann, Jan-Hendrik" w:date="2019-04-11T13:32:00Z">
        <w:r w:rsidR="000C72F2">
          <w:t xml:space="preserve">systematically </w:t>
        </w:r>
      </w:ins>
      <w:ins w:id="21" w:author="Oltmann, Jan-Hendrik" w:date="2019-04-11T13:30:00Z">
        <w:r w:rsidR="000C72F2">
          <w:t xml:space="preserve">compares a </w:t>
        </w:r>
      </w:ins>
      <w:ins w:id="22" w:author="Oltmann, Jan-Hendrik" w:date="2019-04-11T13:31:00Z">
        <w:r w:rsidR="000C72F2">
          <w:t xml:space="preserve">large </w:t>
        </w:r>
      </w:ins>
      <w:ins w:id="23" w:author="Oltmann, Jan-Hendrik" w:date="2019-04-11T13:30:00Z">
        <w:r w:rsidR="000C72F2">
          <w:t xml:space="preserve">variety of </w:t>
        </w:r>
      </w:ins>
      <w:ins w:id="24" w:author="Oltmann, Jan-Hendrik" w:date="2019-04-11T13:31:00Z">
        <w:r w:rsidR="000C72F2">
          <w:t xml:space="preserve">such commercially available tools. </w:t>
        </w:r>
      </w:ins>
    </w:p>
    <w:p w14:paraId="1EE6804D" w14:textId="10669379" w:rsidR="00064E97" w:rsidRDefault="00712206" w:rsidP="00324AAC">
      <w:pPr>
        <w:pStyle w:val="Heading1"/>
      </w:pPr>
      <w:bookmarkStart w:id="25" w:name="_Toc8745248"/>
      <w:bookmarkStart w:id="26" w:name="_Toc507491823"/>
      <w:r w:rsidRPr="001C1480">
        <w:t>INDICATIONS</w:t>
      </w:r>
      <w:r w:rsidR="00983884" w:rsidRPr="001C1480">
        <w:t xml:space="preserve"> </w:t>
      </w:r>
      <w:r w:rsidRPr="001C1480">
        <w:t>IN</w:t>
      </w:r>
      <w:r w:rsidR="00983884" w:rsidRPr="001C1480">
        <w:t xml:space="preserve"> </w:t>
      </w:r>
      <w:r w:rsidRPr="001C1480">
        <w:t>THE</w:t>
      </w:r>
      <w:r w:rsidR="00983884" w:rsidRPr="001C1480">
        <w:t xml:space="preserve"> </w:t>
      </w:r>
      <w:r w:rsidRPr="001C1480">
        <w:t>INTERNATIONAL</w:t>
      </w:r>
      <w:r w:rsidR="00983884" w:rsidRPr="001C1480">
        <w:t xml:space="preserve"> </w:t>
      </w:r>
      <w:r w:rsidRPr="001C1480">
        <w:t>DOMAIN</w:t>
      </w:r>
      <w:r w:rsidR="00983884" w:rsidRPr="001C1480">
        <w:t xml:space="preserve"> </w:t>
      </w:r>
      <w:r w:rsidRPr="001C1480">
        <w:t>OF</w:t>
      </w:r>
      <w:r w:rsidR="00AE2D8E" w:rsidRPr="001C1480">
        <w:t xml:space="preserve"> </w:t>
      </w:r>
      <w:r w:rsidRPr="001C1480">
        <w:t>THE</w:t>
      </w:r>
      <w:r w:rsidR="00983884" w:rsidRPr="001C1480">
        <w:t xml:space="preserve"> </w:t>
      </w:r>
      <w:r w:rsidRPr="001C1480">
        <w:t>NEED</w:t>
      </w:r>
      <w:r w:rsidR="00983884" w:rsidRPr="001C1480">
        <w:t xml:space="preserve"> </w:t>
      </w:r>
      <w:r w:rsidRPr="001C1480">
        <w:t>FOR</w:t>
      </w:r>
      <w:r w:rsidR="00983884" w:rsidRPr="001C1480">
        <w:t xml:space="preserve"> </w:t>
      </w:r>
      <w:r w:rsidRPr="001C1480">
        <w:t>REQUIREMENT</w:t>
      </w:r>
      <w:r w:rsidR="000453C4" w:rsidRPr="001C1480">
        <w:t xml:space="preserve"> </w:t>
      </w:r>
      <w:r w:rsidRPr="001C1480">
        <w:t>TRACEABILIT</w:t>
      </w:r>
      <w:r w:rsidR="00641E5C">
        <w:t>Y</w:t>
      </w:r>
      <w:bookmarkEnd w:id="25"/>
      <w:r w:rsidR="000453C4" w:rsidRPr="001C1480">
        <w:t xml:space="preserve"> </w:t>
      </w:r>
      <w:bookmarkEnd w:id="26"/>
    </w:p>
    <w:p w14:paraId="6D12C48B" w14:textId="77777777" w:rsidR="00324AAC" w:rsidRPr="00324AAC" w:rsidRDefault="00324AAC" w:rsidP="00324AAC">
      <w:pPr>
        <w:pStyle w:val="Heading1separatationline"/>
      </w:pPr>
    </w:p>
    <w:p w14:paraId="0BD4C817" w14:textId="785B1247" w:rsidR="00064E97" w:rsidRPr="001C1480" w:rsidRDefault="00064E97" w:rsidP="00BE11D4">
      <w:pPr>
        <w:pStyle w:val="Corpsdetexte1"/>
        <w:suppressAutoHyphens/>
      </w:pPr>
      <w:r w:rsidRPr="001C1480">
        <w:t xml:space="preserve">There are several developments in the international domain </w:t>
      </w:r>
      <w:r w:rsidR="005B6C83" w:rsidRPr="001C1480">
        <w:t>which</w:t>
      </w:r>
      <w:r w:rsidRPr="001C1480">
        <w:t xml:space="preserve"> suggest that both requirement traceability and requirement management system(s) are required or at least implied. The following are some of those developments:</w:t>
      </w:r>
    </w:p>
    <w:p w14:paraId="7D0CE415" w14:textId="48F2DA6D" w:rsidR="00983884" w:rsidRPr="001C1480" w:rsidRDefault="00AE6522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The </w:t>
      </w:r>
      <w:r w:rsidR="00064E97" w:rsidRPr="001C1480">
        <w:rPr>
          <w:lang w:val="en-GB"/>
        </w:rPr>
        <w:t xml:space="preserve">International Maritime Organization (IMO) </w:t>
      </w:r>
      <w:r w:rsidR="0042276E" w:rsidRPr="001C1480">
        <w:rPr>
          <w:lang w:val="en-GB"/>
        </w:rPr>
        <w:t xml:space="preserve">has </w:t>
      </w:r>
      <w:r w:rsidR="00983884" w:rsidRPr="001C1480">
        <w:rPr>
          <w:lang w:val="en-GB"/>
        </w:rPr>
        <w:t>explicitly</w:t>
      </w:r>
      <w:r w:rsidR="0042276E" w:rsidRPr="001C1480">
        <w:rPr>
          <w:lang w:val="en-GB"/>
        </w:rPr>
        <w:t xml:space="preserve"> identified </w:t>
      </w:r>
      <w:r w:rsidR="00064E97" w:rsidRPr="001C1480">
        <w:rPr>
          <w:lang w:val="en-GB"/>
        </w:rPr>
        <w:t xml:space="preserve">a plurality of </w:t>
      </w:r>
      <w:proofErr w:type="gramStart"/>
      <w:r w:rsidR="00064E97" w:rsidRPr="001C1480">
        <w:rPr>
          <w:lang w:val="en-GB"/>
        </w:rPr>
        <w:t>ship-board</w:t>
      </w:r>
      <w:proofErr w:type="gramEnd"/>
      <w:r w:rsidR="00064E97" w:rsidRPr="001C1480">
        <w:rPr>
          <w:lang w:val="en-GB"/>
        </w:rPr>
        <w:t>, shore-based Search &amp; Rescue stakeholders [</w:t>
      </w:r>
      <w:del w:id="27" w:author="Oltmann, Jan-Hendrik" w:date="2019-04-11T13:37:00Z">
        <w:r w:rsidR="00064E97" w:rsidRPr="001C1480" w:rsidDel="00622450">
          <w:rPr>
            <w:lang w:val="en-GB"/>
          </w:rPr>
          <w:delText>1</w:delText>
        </w:r>
      </w:del>
      <w:ins w:id="28" w:author="Oltmann, Jan-Hendrik" w:date="2019-04-11T13:37:00Z">
        <w:r w:rsidR="00622450">
          <w:rPr>
            <w:lang w:val="en-GB"/>
          </w:rPr>
          <w:t>3</w:t>
        </w:r>
      </w:ins>
      <w:r w:rsidR="00064E97" w:rsidRPr="001C1480">
        <w:rPr>
          <w:lang w:val="en-GB"/>
        </w:rPr>
        <w:t>]</w:t>
      </w:r>
      <w:r w:rsidR="00BB19E7" w:rsidRPr="001C1480">
        <w:rPr>
          <w:lang w:val="en-GB"/>
        </w:rPr>
        <w:t>.</w:t>
      </w:r>
      <w:r w:rsidR="00064E97" w:rsidRPr="001C1480">
        <w:rPr>
          <w:lang w:val="en-GB"/>
        </w:rPr>
        <w:t xml:space="preserve"> </w:t>
      </w:r>
      <w:r w:rsidRPr="001C1480">
        <w:rPr>
          <w:lang w:val="en-GB"/>
        </w:rPr>
        <w:t>The</w:t>
      </w:r>
      <w:r w:rsidR="00BB19E7" w:rsidRPr="001C1480">
        <w:rPr>
          <w:lang w:val="en-GB"/>
        </w:rPr>
        <w:t xml:space="preserve"> identification </w:t>
      </w:r>
      <w:r w:rsidRPr="001C1480">
        <w:rPr>
          <w:lang w:val="en-GB"/>
        </w:rPr>
        <w:t>of multiple stakeholders suggests</w:t>
      </w:r>
      <w:r w:rsidR="00064E97" w:rsidRPr="001C1480">
        <w:rPr>
          <w:lang w:val="en-GB"/>
        </w:rPr>
        <w:t xml:space="preserve"> the recognition of the importance of requirement traceabili</w:t>
      </w:r>
      <w:r w:rsidR="005B6C83" w:rsidRPr="001C1480">
        <w:rPr>
          <w:lang w:val="en-GB"/>
        </w:rPr>
        <w:t>ty in the most abstract sense: t</w:t>
      </w:r>
      <w:r w:rsidR="00064E97" w:rsidRPr="001C1480">
        <w:rPr>
          <w:lang w:val="en-GB"/>
        </w:rPr>
        <w:t xml:space="preserve">he </w:t>
      </w:r>
      <w:r w:rsidR="00BB19E7" w:rsidRPr="001C1480">
        <w:rPr>
          <w:lang w:val="en-GB"/>
        </w:rPr>
        <w:t xml:space="preserve">different stakeholders </w:t>
      </w:r>
      <w:r w:rsidR="00064E97" w:rsidRPr="001C1480">
        <w:rPr>
          <w:lang w:val="en-GB"/>
        </w:rPr>
        <w:t xml:space="preserve">are all participating in the </w:t>
      </w:r>
      <w:r w:rsidR="00064E97" w:rsidRPr="001C1480">
        <w:rPr>
          <w:i/>
          <w:lang w:val="en-GB"/>
        </w:rPr>
        <w:t>same</w:t>
      </w:r>
      <w:r w:rsidR="00064E97" w:rsidRPr="001C1480">
        <w:rPr>
          <w:lang w:val="en-GB"/>
        </w:rPr>
        <w:t xml:space="preserve"> maritime domain, hence they all need to use at least to some extent the same resources in the maritime domain because otherwise these resources would likely not viable or not </w:t>
      </w:r>
      <w:r w:rsidR="00983884" w:rsidRPr="001C1480">
        <w:rPr>
          <w:lang w:val="en-GB"/>
        </w:rPr>
        <w:t>cost efficiently deployable.</w:t>
      </w:r>
    </w:p>
    <w:p w14:paraId="7296EFA3" w14:textId="3CB4719A" w:rsidR="00064E97" w:rsidRPr="001C1480" w:rsidRDefault="00CC2428" w:rsidP="00BE11D4">
      <w:pPr>
        <w:pStyle w:val="Textepuce1"/>
        <w:suppressAutoHyphens/>
        <w:spacing w:after="120"/>
        <w:ind w:left="567"/>
        <w:jc w:val="both"/>
        <w:rPr>
          <w:lang w:val="en-GB"/>
        </w:rPr>
      </w:pPr>
      <w:r w:rsidRPr="001C1480">
        <w:rPr>
          <w:lang w:val="en-GB"/>
        </w:rPr>
        <w:t>T</w:t>
      </w:r>
      <w:r w:rsidR="00064E97" w:rsidRPr="001C1480">
        <w:rPr>
          <w:lang w:val="en-GB"/>
        </w:rPr>
        <w:t xml:space="preserve">he following questions </w:t>
      </w:r>
      <w:r w:rsidRPr="001C1480">
        <w:rPr>
          <w:lang w:val="en-GB"/>
        </w:rPr>
        <w:t>were left, at least to some extent, un</w:t>
      </w:r>
      <w:r w:rsidR="00064E97" w:rsidRPr="001C1480">
        <w:rPr>
          <w:lang w:val="en-GB"/>
        </w:rPr>
        <w:t xml:space="preserve">answered: Which stakeholder has what requirements? </w:t>
      </w:r>
      <w:r w:rsidR="00983884" w:rsidRPr="001C1480">
        <w:rPr>
          <w:lang w:val="en-GB"/>
        </w:rPr>
        <w:t xml:space="preserve">Are they </w:t>
      </w:r>
      <w:r w:rsidRPr="001C1480">
        <w:rPr>
          <w:lang w:val="en-GB"/>
        </w:rPr>
        <w:t xml:space="preserve">clearly </w:t>
      </w:r>
      <w:r w:rsidR="00983884" w:rsidRPr="001C1480">
        <w:rPr>
          <w:lang w:val="en-GB"/>
        </w:rPr>
        <w:t xml:space="preserve">stated? </w:t>
      </w:r>
      <w:r w:rsidRPr="001C1480">
        <w:rPr>
          <w:lang w:val="en-GB"/>
        </w:rPr>
        <w:t>W</w:t>
      </w:r>
      <w:r w:rsidR="00064E97" w:rsidRPr="001C1480">
        <w:rPr>
          <w:lang w:val="en-GB"/>
        </w:rPr>
        <w:t xml:space="preserve">hat are their relative bearings on the overall requirement setup? </w:t>
      </w:r>
      <w:r w:rsidR="005B6C83" w:rsidRPr="001C1480">
        <w:rPr>
          <w:lang w:val="en-GB"/>
        </w:rPr>
        <w:t>W</w:t>
      </w:r>
      <w:r w:rsidR="00064E97" w:rsidRPr="001C1480">
        <w:rPr>
          <w:lang w:val="en-GB"/>
        </w:rPr>
        <w:t xml:space="preserve">hich stakeholder should be approached for further clarification or </w:t>
      </w:r>
      <w:r w:rsidRPr="001C1480">
        <w:rPr>
          <w:lang w:val="en-GB"/>
        </w:rPr>
        <w:t xml:space="preserve">refinement of the </w:t>
      </w:r>
      <w:r w:rsidR="00064E97" w:rsidRPr="001C1480">
        <w:rPr>
          <w:lang w:val="en-GB"/>
        </w:rPr>
        <w:t xml:space="preserve">requirement, if </w:t>
      </w:r>
      <w:r w:rsidRPr="001C1480">
        <w:rPr>
          <w:lang w:val="en-GB"/>
        </w:rPr>
        <w:t xml:space="preserve">that were </w:t>
      </w:r>
      <w:r w:rsidR="00064E97" w:rsidRPr="001C1480">
        <w:rPr>
          <w:lang w:val="en-GB"/>
        </w:rPr>
        <w:t xml:space="preserve">needed in the course of system development and implementation? These questions </w:t>
      </w:r>
      <w:r w:rsidRPr="001C1480">
        <w:rPr>
          <w:lang w:val="en-GB"/>
        </w:rPr>
        <w:t>highlight</w:t>
      </w:r>
      <w:r w:rsidR="00064E97" w:rsidRPr="001C1480">
        <w:rPr>
          <w:lang w:val="en-GB"/>
        </w:rPr>
        <w:t xml:space="preserve"> the </w:t>
      </w:r>
      <w:r w:rsidRPr="001C1480">
        <w:rPr>
          <w:lang w:val="en-GB"/>
        </w:rPr>
        <w:t xml:space="preserve">need for comprehensive </w:t>
      </w:r>
      <w:r w:rsidR="00064E97" w:rsidRPr="001C1480">
        <w:rPr>
          <w:lang w:val="en-GB"/>
        </w:rPr>
        <w:t>requirement traceability.</w:t>
      </w:r>
    </w:p>
    <w:p w14:paraId="237443B7" w14:textId="21B7CF13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The need to share resources </w:t>
      </w:r>
      <w:r w:rsidR="00CC2428" w:rsidRPr="001C1480">
        <w:rPr>
          <w:lang w:val="en-GB"/>
        </w:rPr>
        <w:t xml:space="preserve">to </w:t>
      </w:r>
      <w:r w:rsidR="00B043D9" w:rsidRPr="001C1480">
        <w:rPr>
          <w:lang w:val="en-GB"/>
        </w:rPr>
        <w:t>fulfil</w:t>
      </w:r>
      <w:r w:rsidRPr="001C1480">
        <w:rPr>
          <w:lang w:val="en-GB"/>
        </w:rPr>
        <w:t xml:space="preserve"> similar</w:t>
      </w:r>
      <w:r w:rsidR="00CC2428" w:rsidRPr="001C1480">
        <w:rPr>
          <w:lang w:val="en-GB"/>
        </w:rPr>
        <w:t xml:space="preserve"> stakeholder </w:t>
      </w:r>
      <w:r w:rsidRPr="001C1480">
        <w:rPr>
          <w:lang w:val="en-GB"/>
        </w:rPr>
        <w:t xml:space="preserve">requirements is particularly true for technical services and systems </w:t>
      </w:r>
      <w:r w:rsidR="00CC2428" w:rsidRPr="001C1480">
        <w:rPr>
          <w:lang w:val="en-GB"/>
        </w:rPr>
        <w:t xml:space="preserve">that </w:t>
      </w:r>
      <w:r w:rsidRPr="001C1480">
        <w:rPr>
          <w:lang w:val="en-GB"/>
        </w:rPr>
        <w:t xml:space="preserve">interact with shipping, such as technical voice and data communication services. With the advent of the digital age, </w:t>
      </w:r>
      <w:r w:rsidR="00957569" w:rsidRPr="001C1480">
        <w:rPr>
          <w:lang w:val="en-GB"/>
        </w:rPr>
        <w:t>the need to share resources</w:t>
      </w:r>
      <w:r w:rsidRPr="001C1480">
        <w:rPr>
          <w:lang w:val="en-GB"/>
        </w:rPr>
        <w:t xml:space="preserve"> has led to the recognition that </w:t>
      </w:r>
      <w:r w:rsidR="00141A73" w:rsidRPr="001C1480">
        <w:rPr>
          <w:lang w:val="en-GB"/>
        </w:rPr>
        <w:t>the</w:t>
      </w:r>
      <w:r w:rsidRPr="001C1480">
        <w:rPr>
          <w:lang w:val="en-GB"/>
        </w:rPr>
        <w:t xml:space="preserve"> Maritime Connectivity Platform [</w:t>
      </w:r>
      <w:del w:id="29" w:author="Oltmann, Jan-Hendrik" w:date="2019-04-11T13:37:00Z">
        <w:r w:rsidRPr="001C1480" w:rsidDel="00622450">
          <w:rPr>
            <w:lang w:val="en-GB"/>
          </w:rPr>
          <w:delText>2</w:delText>
        </w:r>
      </w:del>
      <w:ins w:id="30" w:author="Oltmann, Jan-Hendrik" w:date="2019-04-11T13:37:00Z">
        <w:r w:rsidR="00622450">
          <w:rPr>
            <w:lang w:val="en-GB"/>
          </w:rPr>
          <w:t>4</w:t>
        </w:r>
      </w:ins>
      <w:r w:rsidRPr="001C1480">
        <w:rPr>
          <w:lang w:val="en-GB"/>
        </w:rPr>
        <w:t xml:space="preserve">] </w:t>
      </w:r>
      <w:r w:rsidR="00141A73" w:rsidRPr="001C1480">
        <w:rPr>
          <w:lang w:val="en-GB"/>
        </w:rPr>
        <w:t xml:space="preserve">or an equivalent </w:t>
      </w:r>
      <w:r w:rsidRPr="001C1480">
        <w:rPr>
          <w:lang w:val="en-GB"/>
        </w:rPr>
        <w:t xml:space="preserve">is </w:t>
      </w:r>
      <w:r w:rsidR="00141A73" w:rsidRPr="001C1480">
        <w:rPr>
          <w:lang w:val="en-GB"/>
        </w:rPr>
        <w:t>needed</w:t>
      </w:r>
      <w:r w:rsidRPr="001C1480">
        <w:rPr>
          <w:lang w:val="en-GB"/>
        </w:rPr>
        <w:t>.</w:t>
      </w:r>
    </w:p>
    <w:p w14:paraId="3E5694EE" w14:textId="334FA65D" w:rsidR="000F6C20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>The advent of an ‘</w:t>
      </w:r>
      <w:r w:rsidR="00C6769C" w:rsidRPr="001C1480">
        <w:rPr>
          <w:lang w:val="en-GB"/>
        </w:rPr>
        <w:t>o</w:t>
      </w:r>
      <w:r w:rsidRPr="001C1480">
        <w:rPr>
          <w:lang w:val="en-GB"/>
        </w:rPr>
        <w:t>verarching e-navigation architecture’ in general and of the ‘Maritime Service</w:t>
      </w:r>
      <w:r w:rsidR="00957569" w:rsidRPr="001C1480">
        <w:rPr>
          <w:lang w:val="en-GB"/>
        </w:rPr>
        <w:t xml:space="preserve">s </w:t>
      </w:r>
      <w:r w:rsidRPr="001C1480">
        <w:rPr>
          <w:lang w:val="en-GB"/>
        </w:rPr>
        <w:t xml:space="preserve">(MS) </w:t>
      </w:r>
      <w:proofErr w:type="gramStart"/>
      <w:r w:rsidR="00141A73" w:rsidRPr="001C1480">
        <w:rPr>
          <w:lang w:val="en-GB"/>
        </w:rPr>
        <w:t>in particular highlight</w:t>
      </w:r>
      <w:proofErr w:type="gramEnd"/>
      <w:r w:rsidRPr="001C1480">
        <w:rPr>
          <w:lang w:val="en-GB"/>
        </w:rPr>
        <w:t xml:space="preserve"> the importance of requirement traceability</w:t>
      </w:r>
      <w:r w:rsidR="00983884" w:rsidRPr="001C1480">
        <w:rPr>
          <w:lang w:val="en-GB"/>
        </w:rPr>
        <w:t xml:space="preserve"> </w:t>
      </w:r>
      <w:r w:rsidRPr="001C1480">
        <w:rPr>
          <w:lang w:val="en-GB"/>
        </w:rPr>
        <w:t>[</w:t>
      </w:r>
      <w:del w:id="31" w:author="Oltmann, Jan-Hendrik" w:date="2019-04-11T13:38:00Z">
        <w:r w:rsidRPr="001C1480" w:rsidDel="00622450">
          <w:rPr>
            <w:lang w:val="en-GB"/>
          </w:rPr>
          <w:delText>3</w:delText>
        </w:r>
      </w:del>
      <w:ins w:id="32" w:author="Oltmann, Jan-Hendrik" w:date="2019-04-11T13:38:00Z">
        <w:r w:rsidR="00622450">
          <w:rPr>
            <w:lang w:val="en-GB"/>
          </w:rPr>
          <w:t>5</w:t>
        </w:r>
      </w:ins>
      <w:r w:rsidRPr="001C1480">
        <w:rPr>
          <w:lang w:val="en-GB"/>
        </w:rPr>
        <w:t>]</w:t>
      </w:r>
      <w:r w:rsidR="00983884" w:rsidRPr="001C1480">
        <w:rPr>
          <w:lang w:val="en-GB"/>
        </w:rPr>
        <w:t>.</w:t>
      </w:r>
      <w:r w:rsidRPr="001C1480">
        <w:rPr>
          <w:lang w:val="en-GB"/>
        </w:rPr>
        <w:t xml:space="preserve"> </w:t>
      </w:r>
    </w:p>
    <w:p w14:paraId="1A9C32F3" w14:textId="16E5BE1A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Implicit to that architecture is the notion of a hierarchy </w:t>
      </w:r>
      <w:r w:rsidR="00957569" w:rsidRPr="001C1480">
        <w:rPr>
          <w:lang w:val="en-GB"/>
        </w:rPr>
        <w:t xml:space="preserve">of </w:t>
      </w:r>
      <w:r w:rsidRPr="001C1480">
        <w:rPr>
          <w:lang w:val="en-GB"/>
        </w:rPr>
        <w:t>operational services and technical services; and amongst them (</w:t>
      </w:r>
      <w:r w:rsidR="005B6C83" w:rsidRPr="001C1480">
        <w:rPr>
          <w:lang w:val="en-GB"/>
        </w:rPr>
        <w:t xml:space="preserve">refer to </w:t>
      </w:r>
      <w:r w:rsidRPr="001C1480">
        <w:rPr>
          <w:lang w:val="en-GB"/>
        </w:rPr>
        <w:t>[</w:t>
      </w:r>
      <w:del w:id="33" w:author="Oltmann, Jan-Hendrik" w:date="2019-04-11T13:38:00Z">
        <w:r w:rsidRPr="001C1480" w:rsidDel="00622450">
          <w:rPr>
            <w:lang w:val="en-GB"/>
          </w:rPr>
          <w:delText>3</w:delText>
        </w:r>
      </w:del>
      <w:ins w:id="34" w:author="Oltmann, Jan-Hendrik" w:date="2019-04-11T13:38:00Z">
        <w:r w:rsidR="00622450">
          <w:rPr>
            <w:lang w:val="en-GB"/>
          </w:rPr>
          <w:t>5</w:t>
        </w:r>
      </w:ins>
      <w:r w:rsidRPr="001C1480">
        <w:rPr>
          <w:lang w:val="en-GB"/>
        </w:rPr>
        <w:t xml:space="preserve">], paragraphs 27.1/.2). </w:t>
      </w:r>
      <w:r w:rsidR="00957569" w:rsidRPr="001C1480">
        <w:rPr>
          <w:lang w:val="en-GB"/>
        </w:rPr>
        <w:t xml:space="preserve">The </w:t>
      </w:r>
      <w:r w:rsidRPr="001C1480">
        <w:rPr>
          <w:lang w:val="en-GB"/>
        </w:rPr>
        <w:t xml:space="preserve">hierarchy between services leads inevitably to a hierarchical ‘requirement chain’ </w:t>
      </w:r>
      <w:r w:rsidR="00957569" w:rsidRPr="001C1480">
        <w:rPr>
          <w:lang w:val="en-GB"/>
        </w:rPr>
        <w:t xml:space="preserve">which </w:t>
      </w:r>
      <w:r w:rsidRPr="001C1480">
        <w:rPr>
          <w:lang w:val="en-GB"/>
        </w:rPr>
        <w:t xml:space="preserve">further </w:t>
      </w:r>
      <w:r w:rsidR="00957569" w:rsidRPr="001C1480">
        <w:rPr>
          <w:lang w:val="en-GB"/>
        </w:rPr>
        <w:t xml:space="preserve">suggests </w:t>
      </w:r>
      <w:r w:rsidRPr="001C1480">
        <w:rPr>
          <w:lang w:val="en-GB"/>
        </w:rPr>
        <w:t>the need for requirement traceability.</w:t>
      </w:r>
    </w:p>
    <w:p w14:paraId="755B4880" w14:textId="5B2EF10C" w:rsidR="00DB02A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>There is an international trend towards further integration of shipboard systems and functions f</w:t>
      </w:r>
      <w:r w:rsidR="005B6C83" w:rsidRPr="001C1480">
        <w:rPr>
          <w:lang w:val="en-GB"/>
        </w:rPr>
        <w:t>or the benefit of the mariner: i</w:t>
      </w:r>
      <w:r w:rsidRPr="001C1480">
        <w:rPr>
          <w:lang w:val="en-GB"/>
        </w:rPr>
        <w:t>ntegration of previously separate functionalities and systems lead to the need for harmonization of the</w:t>
      </w:r>
      <w:r w:rsidR="00C039A2" w:rsidRPr="001C1480">
        <w:rPr>
          <w:lang w:val="en-GB"/>
        </w:rPr>
        <w:t>ir</w:t>
      </w:r>
      <w:r w:rsidRPr="001C1480">
        <w:rPr>
          <w:lang w:val="en-GB"/>
        </w:rPr>
        <w:t xml:space="preserve"> respective requirement</w:t>
      </w:r>
      <w:r w:rsidR="00957569" w:rsidRPr="001C1480">
        <w:rPr>
          <w:lang w:val="en-GB"/>
        </w:rPr>
        <w:t>s</w:t>
      </w:r>
      <w:r w:rsidRPr="001C1480">
        <w:rPr>
          <w:lang w:val="en-GB"/>
        </w:rPr>
        <w:t xml:space="preserve">; thus leading to a need for requirement traceability from the integrated system or integrated functionality back to the respective originator or originators. IMO’s </w:t>
      </w:r>
      <w:r w:rsidR="005260A8" w:rsidRPr="001C1480">
        <w:rPr>
          <w:lang w:val="en-GB"/>
        </w:rPr>
        <w:t>ambitions for</w:t>
      </w:r>
      <w:r w:rsidRPr="001C1480">
        <w:rPr>
          <w:lang w:val="en-GB"/>
        </w:rPr>
        <w:t xml:space="preserve"> ‘harmonization of bridge design and display of information received,’ amongst others, ‘via communications equipment’ [</w:t>
      </w:r>
      <w:del w:id="35" w:author="Oltmann, Jan-Hendrik" w:date="2019-04-11T13:38:00Z">
        <w:r w:rsidR="00196AD4" w:rsidRPr="001C1480" w:rsidDel="00622450">
          <w:rPr>
            <w:lang w:val="en-GB"/>
          </w:rPr>
          <w:delText>4</w:delText>
        </w:r>
      </w:del>
      <w:ins w:id="36" w:author="Oltmann, Jan-Hendrik" w:date="2019-04-11T13:38:00Z">
        <w:r w:rsidR="00622450">
          <w:rPr>
            <w:lang w:val="en-GB"/>
          </w:rPr>
          <w:t>6</w:t>
        </w:r>
      </w:ins>
      <w:r w:rsidRPr="001C1480">
        <w:rPr>
          <w:lang w:val="en-GB"/>
        </w:rPr>
        <w:t xml:space="preserve">] </w:t>
      </w:r>
      <w:r w:rsidR="00DB02A7" w:rsidRPr="001C1480">
        <w:rPr>
          <w:lang w:val="en-GB"/>
        </w:rPr>
        <w:t xml:space="preserve">are a point in case. </w:t>
      </w:r>
    </w:p>
    <w:p w14:paraId="49F9477E" w14:textId="4F6E4F05" w:rsidR="00064E97" w:rsidRPr="001C1480" w:rsidRDefault="00DB02A7" w:rsidP="00BE11D4">
      <w:pPr>
        <w:pStyle w:val="Corpsdetexte1"/>
        <w:suppressAutoHyphens/>
      </w:pPr>
      <w:r w:rsidRPr="001C1480">
        <w:t>Consequentially</w:t>
      </w:r>
      <w:r w:rsidR="00064E97" w:rsidRPr="001C1480">
        <w:t xml:space="preserve">, the international community already has developed and documented an initial recognition and acceptance of the necessity for requirement traceability and requirement management system(s). Some </w:t>
      </w:r>
      <w:r w:rsidR="00064E97" w:rsidRPr="001C1480">
        <w:lastRenderedPageBreak/>
        <w:t xml:space="preserve">international organizations have already developed mature contributions to future international requirement traceability, as follows: </w:t>
      </w:r>
    </w:p>
    <w:p w14:paraId="7B388350" w14:textId="26123E55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The International Hydrographic Organization (IHO) incorporated the concept of requirement traceability into </w:t>
      </w:r>
      <w:del w:id="37" w:author="Tom Southall" w:date="2019-04-05T11:07:00Z">
        <w:r w:rsidRPr="001C1480" w:rsidDel="00CA0D7E">
          <w:rPr>
            <w:lang w:val="en-GB"/>
          </w:rPr>
          <w:delText xml:space="preserve">their </w:delText>
        </w:r>
      </w:del>
      <w:ins w:id="38" w:author="Tom Southall" w:date="2019-04-05T11:07:00Z">
        <w:r w:rsidR="00CA0D7E">
          <w:rPr>
            <w:lang w:val="en-GB"/>
          </w:rPr>
          <w:t>its</w:t>
        </w:r>
        <w:r w:rsidR="00CA0D7E" w:rsidRPr="001C1480">
          <w:rPr>
            <w:lang w:val="en-GB"/>
          </w:rPr>
          <w:t xml:space="preserve"> </w:t>
        </w:r>
      </w:ins>
      <w:r w:rsidRPr="001C1480">
        <w:rPr>
          <w:lang w:val="en-GB"/>
        </w:rPr>
        <w:t>S-100 Geospatial Information (GI) Registry</w:t>
      </w:r>
      <w:r w:rsidR="00E80EC1" w:rsidRPr="001C1480">
        <w:rPr>
          <w:lang w:val="en-GB"/>
        </w:rPr>
        <w:t xml:space="preserve"> [</w:t>
      </w:r>
      <w:del w:id="39" w:author="Oltmann, Jan-Hendrik" w:date="2019-04-11T13:38:00Z">
        <w:r w:rsidR="00196AD4" w:rsidRPr="001C1480" w:rsidDel="00622450">
          <w:rPr>
            <w:lang w:val="en-GB"/>
          </w:rPr>
          <w:delText>5</w:delText>
        </w:r>
      </w:del>
      <w:ins w:id="40" w:author="Oltmann, Jan-Hendrik" w:date="2019-04-11T13:38:00Z">
        <w:r w:rsidR="00622450">
          <w:rPr>
            <w:lang w:val="en-GB"/>
          </w:rPr>
          <w:t>7</w:t>
        </w:r>
      </w:ins>
      <w:r w:rsidR="00AC201B">
        <w:rPr>
          <w:lang w:val="en-GB"/>
        </w:rPr>
        <w:t>,</w:t>
      </w:r>
      <w:r w:rsidR="00DB02A7" w:rsidRPr="001C1480">
        <w:rPr>
          <w:lang w:val="en-GB"/>
        </w:rPr>
        <w:t xml:space="preserve"> </w:t>
      </w:r>
      <w:del w:id="41" w:author="Oltmann, Jan-Hendrik" w:date="2019-04-11T13:38:00Z">
        <w:r w:rsidR="00196AD4" w:rsidRPr="001C1480" w:rsidDel="00622450">
          <w:rPr>
            <w:lang w:val="en-GB"/>
          </w:rPr>
          <w:delText>6</w:delText>
        </w:r>
      </w:del>
      <w:ins w:id="42" w:author="Oltmann, Jan-Hendrik" w:date="2019-04-11T13:38:00Z">
        <w:r w:rsidR="00622450">
          <w:rPr>
            <w:lang w:val="en-GB"/>
          </w:rPr>
          <w:t>8</w:t>
        </w:r>
      </w:ins>
      <w:r w:rsidRPr="001C1480">
        <w:rPr>
          <w:lang w:val="en-GB"/>
        </w:rPr>
        <w:t xml:space="preserve">]: There, the objects </w:t>
      </w:r>
      <w:proofErr w:type="gramStart"/>
      <w:r w:rsidRPr="001C1480">
        <w:rPr>
          <w:lang w:val="en-GB"/>
        </w:rPr>
        <w:t>entered into</w:t>
      </w:r>
      <w:proofErr w:type="gramEnd"/>
      <w:r w:rsidRPr="001C1480">
        <w:rPr>
          <w:lang w:val="en-GB"/>
        </w:rPr>
        <w:t xml:space="preserve"> their Registry are tagged with a</w:t>
      </w:r>
      <w:r w:rsidR="005B6C83" w:rsidRPr="001C1480">
        <w:rPr>
          <w:lang w:val="en-GB"/>
        </w:rPr>
        <w:t>n</w:t>
      </w:r>
      <w:r w:rsidRPr="001C1480">
        <w:rPr>
          <w:lang w:val="en-GB"/>
        </w:rPr>
        <w:t xml:space="preserve"> </w:t>
      </w:r>
      <w:r w:rsidR="005B6C83" w:rsidRPr="001C1480">
        <w:rPr>
          <w:lang w:val="en-GB"/>
        </w:rPr>
        <w:t>“owner” designation. There are also topical “Domains,” which have so-called “</w:t>
      </w:r>
      <w:r w:rsidRPr="001C1480">
        <w:rPr>
          <w:lang w:val="en-GB"/>
        </w:rPr>
        <w:t>Domain Owners</w:t>
      </w:r>
      <w:r w:rsidR="005B6C83" w:rsidRPr="001C1480">
        <w:rPr>
          <w:lang w:val="en-GB"/>
        </w:rPr>
        <w:t>”. The concept of the “ownership”</w:t>
      </w:r>
      <w:r w:rsidRPr="001C1480">
        <w:rPr>
          <w:lang w:val="en-GB"/>
        </w:rPr>
        <w:t xml:space="preserve"> means that the tagged entity can only be amended, should there be a need in the due course of maintenance of the </w:t>
      </w:r>
      <w:r w:rsidR="005B6C83" w:rsidRPr="001C1480">
        <w:rPr>
          <w:lang w:val="en-GB"/>
        </w:rPr>
        <w:t>Registry, after the respective “</w:t>
      </w:r>
      <w:r w:rsidRPr="001C1480">
        <w:rPr>
          <w:lang w:val="en-GB"/>
        </w:rPr>
        <w:t>owner</w:t>
      </w:r>
      <w:r w:rsidR="005B6C83" w:rsidRPr="001C1480">
        <w:rPr>
          <w:lang w:val="en-GB"/>
        </w:rPr>
        <w:t>”</w:t>
      </w:r>
      <w:r w:rsidRPr="001C1480">
        <w:rPr>
          <w:lang w:val="en-GB"/>
        </w:rPr>
        <w:t xml:space="preserve"> has been consulted.</w:t>
      </w:r>
    </w:p>
    <w:p w14:paraId="42128C66" w14:textId="6EA1DF69" w:rsidR="00064E97" w:rsidRPr="001C1480" w:rsidRDefault="00064E97" w:rsidP="00BE11D4">
      <w:pPr>
        <w:pStyle w:val="Textepuce1"/>
        <w:suppressAutoHyphens/>
        <w:spacing w:after="120"/>
        <w:ind w:left="567"/>
        <w:jc w:val="both"/>
        <w:rPr>
          <w:lang w:val="en-GB"/>
        </w:rPr>
      </w:pPr>
      <w:r w:rsidRPr="001C1480">
        <w:rPr>
          <w:lang w:val="en-GB"/>
        </w:rPr>
        <w:t>The process for this is described in the IHO S-99 standard [</w:t>
      </w:r>
      <w:del w:id="43" w:author="Oltmann, Jan-Hendrik" w:date="2019-04-11T13:38:00Z">
        <w:r w:rsidR="00196AD4" w:rsidRPr="001C1480" w:rsidDel="00622450">
          <w:rPr>
            <w:lang w:val="en-GB"/>
          </w:rPr>
          <w:delText>7</w:delText>
        </w:r>
      </w:del>
      <w:ins w:id="44" w:author="Oltmann, Jan-Hendrik" w:date="2019-04-11T13:38:00Z">
        <w:r w:rsidR="00622450">
          <w:rPr>
            <w:lang w:val="en-GB"/>
          </w:rPr>
          <w:t>9</w:t>
        </w:r>
      </w:ins>
      <w:r w:rsidRPr="001C1480">
        <w:rPr>
          <w:lang w:val="en-GB"/>
        </w:rPr>
        <w:t xml:space="preserve">]. </w:t>
      </w:r>
      <w:r w:rsidR="00C039A2" w:rsidRPr="001C1480">
        <w:rPr>
          <w:lang w:val="en-GB"/>
        </w:rPr>
        <w:t>T</w:t>
      </w:r>
      <w:r w:rsidR="005B6C83" w:rsidRPr="001C1480">
        <w:rPr>
          <w:lang w:val="en-GB"/>
        </w:rPr>
        <w:t>o assign “ownership”</w:t>
      </w:r>
      <w:r w:rsidRPr="001C1480">
        <w:rPr>
          <w:lang w:val="en-GB"/>
        </w:rPr>
        <w:t xml:space="preserve"> and to procedurally run the associated mechanisms for any amendment is already an </w:t>
      </w:r>
      <w:r w:rsidR="00C039A2" w:rsidRPr="001C1480">
        <w:rPr>
          <w:lang w:val="en-GB"/>
        </w:rPr>
        <w:t xml:space="preserve">example </w:t>
      </w:r>
      <w:r w:rsidR="001C1480" w:rsidRPr="001C1480">
        <w:rPr>
          <w:lang w:val="en-GB"/>
        </w:rPr>
        <w:t>of requirement traceability: “Somebody,” i.e. at least the “</w:t>
      </w:r>
      <w:r w:rsidRPr="001C1480">
        <w:rPr>
          <w:lang w:val="en-GB"/>
        </w:rPr>
        <w:t>owner</w:t>
      </w:r>
      <w:r w:rsidR="001C1480" w:rsidRPr="001C1480">
        <w:rPr>
          <w:lang w:val="en-GB"/>
        </w:rPr>
        <w:t>”</w:t>
      </w:r>
      <w:r w:rsidRPr="001C1480">
        <w:rPr>
          <w:lang w:val="en-GB"/>
        </w:rPr>
        <w:t xml:space="preserve"> of a specific entity, must have </w:t>
      </w:r>
      <w:r w:rsidR="00C039A2" w:rsidRPr="001C1480">
        <w:rPr>
          <w:lang w:val="en-GB"/>
        </w:rPr>
        <w:t xml:space="preserve">formulated </w:t>
      </w:r>
      <w:r w:rsidRPr="001C1480">
        <w:rPr>
          <w:lang w:val="en-GB"/>
        </w:rPr>
        <w:t>a valid rationale for requiring the entry of that entity into the IHO GI Registry.</w:t>
      </w:r>
    </w:p>
    <w:p w14:paraId="5CA0F41A" w14:textId="77777777" w:rsidR="00064E97" w:rsidRPr="001C1480" w:rsidRDefault="00064E9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>IALA, when creating a strand of documents on shore-based system architecture, treated the notion of requirement derivation and requirement traceability as a matter of high importance, as illustrated by the following examples:</w:t>
      </w:r>
    </w:p>
    <w:p w14:paraId="25C17B7D" w14:textId="7F9FC235" w:rsidR="00064E97" w:rsidRPr="001C1480" w:rsidRDefault="00064E97" w:rsidP="00BE11D4">
      <w:pPr>
        <w:pStyle w:val="Textepuce1"/>
        <w:numPr>
          <w:ilvl w:val="0"/>
          <w:numId w:val="36"/>
        </w:numPr>
        <w:suppressAutoHyphens/>
        <w:spacing w:after="120"/>
        <w:ind w:left="924" w:hanging="357"/>
        <w:jc w:val="both"/>
        <w:rPr>
          <w:lang w:val="en-GB"/>
        </w:rPr>
      </w:pPr>
      <w:r w:rsidRPr="001C1480">
        <w:rPr>
          <w:lang w:val="en-GB"/>
        </w:rPr>
        <w:t>‘Only clearly and consistently stated user requirement result in the technical service provided’ (IALA Recommendation e-NAV 140 [</w:t>
      </w:r>
      <w:del w:id="45" w:author="Oltmann, Jan-Hendrik" w:date="2019-04-11T13:38:00Z">
        <w:r w:rsidR="00196AD4" w:rsidRPr="001C1480" w:rsidDel="00622450">
          <w:rPr>
            <w:lang w:val="en-GB"/>
          </w:rPr>
          <w:delText>8</w:delText>
        </w:r>
      </w:del>
      <w:ins w:id="46" w:author="Oltmann, Jan-Hendrik" w:date="2019-04-11T13:38:00Z">
        <w:r w:rsidR="00622450">
          <w:rPr>
            <w:lang w:val="en-GB"/>
          </w:rPr>
          <w:t>10</w:t>
        </w:r>
      </w:ins>
      <w:r w:rsidRPr="001C1480">
        <w:rPr>
          <w:lang w:val="en-GB"/>
        </w:rPr>
        <w:t>], Recommends No. 2).</w:t>
      </w:r>
    </w:p>
    <w:p w14:paraId="0AAB2F6C" w14:textId="354693C7" w:rsidR="00DB02A7" w:rsidRPr="001C1480" w:rsidRDefault="00064E97" w:rsidP="00BE11D4">
      <w:pPr>
        <w:pStyle w:val="Textepuce1"/>
        <w:numPr>
          <w:ilvl w:val="0"/>
          <w:numId w:val="36"/>
        </w:numPr>
        <w:suppressAutoHyphens/>
        <w:spacing w:after="120"/>
        <w:ind w:left="924" w:hanging="357"/>
        <w:jc w:val="both"/>
        <w:rPr>
          <w:lang w:val="en-GB"/>
        </w:rPr>
      </w:pPr>
      <w:r w:rsidRPr="001C1480">
        <w:rPr>
          <w:lang w:val="en-GB"/>
        </w:rPr>
        <w:t>IALA Guideline 1113 [</w:t>
      </w:r>
      <w:del w:id="47" w:author="Oltmann, Jan-Hendrik" w:date="2019-04-11T13:38:00Z">
        <w:r w:rsidR="00196AD4" w:rsidRPr="001C1480" w:rsidDel="00622450">
          <w:rPr>
            <w:lang w:val="en-GB"/>
          </w:rPr>
          <w:delText>9</w:delText>
        </w:r>
      </w:del>
      <w:ins w:id="48" w:author="Oltmann, Jan-Hendrik" w:date="2019-04-11T13:38:00Z">
        <w:r w:rsidR="00622450">
          <w:rPr>
            <w:lang w:val="en-GB"/>
          </w:rPr>
          <w:t>11</w:t>
        </w:r>
      </w:ins>
      <w:r w:rsidRPr="001C1480">
        <w:rPr>
          <w:lang w:val="en-GB"/>
        </w:rPr>
        <w:t>], which directly support the above IALA Recommendation e-NAV 140, even provides a dedicated chapter on ‘Seamless and traceable derivation of system engineering requirements from user requirements’</w:t>
      </w:r>
      <w:r w:rsidR="00DB02A7" w:rsidRPr="001C1480">
        <w:rPr>
          <w:lang w:val="en-GB"/>
        </w:rPr>
        <w:t xml:space="preserve"> (compare </w:t>
      </w:r>
      <w:r w:rsidR="0074369D" w:rsidRPr="001C1480">
        <w:rPr>
          <w:lang w:val="en-GB"/>
        </w:rPr>
        <w:t>Figure 1</w:t>
      </w:r>
      <w:r w:rsidRPr="001C1480">
        <w:rPr>
          <w:lang w:val="en-GB"/>
        </w:rPr>
        <w:t xml:space="preserve"> </w:t>
      </w:r>
      <w:r w:rsidR="00DB02A7" w:rsidRPr="001C1480">
        <w:rPr>
          <w:lang w:val="en-GB"/>
        </w:rPr>
        <w:t>overleaf</w:t>
      </w:r>
      <w:r w:rsidRPr="001C1480">
        <w:rPr>
          <w:lang w:val="en-GB"/>
        </w:rPr>
        <w:t>).</w:t>
      </w:r>
    </w:p>
    <w:p w14:paraId="644700DF" w14:textId="306F2059" w:rsidR="00DB02A7" w:rsidRDefault="001C1480" w:rsidP="00BE11D4">
      <w:pPr>
        <w:pStyle w:val="Heading1"/>
        <w:suppressAutoHyphens/>
      </w:pPr>
      <w:bookmarkStart w:id="49" w:name="_Toc8745249"/>
      <w:r w:rsidRPr="001C1480">
        <w:t>GUIDELINES FOR</w:t>
      </w:r>
      <w:r w:rsidR="00DB02A7" w:rsidRPr="001C1480">
        <w:t xml:space="preserve"> IALA MEMBERS</w:t>
      </w:r>
      <w:bookmarkEnd w:id="49"/>
    </w:p>
    <w:p w14:paraId="3238B772" w14:textId="77777777" w:rsidR="00324AAC" w:rsidRPr="00324AAC" w:rsidRDefault="00324AAC" w:rsidP="00324AAC">
      <w:pPr>
        <w:pStyle w:val="Heading1separatationline"/>
      </w:pPr>
    </w:p>
    <w:p w14:paraId="12F96586" w14:textId="590210C2" w:rsidR="00DB02A7" w:rsidRPr="001C1480" w:rsidRDefault="00DB02A7" w:rsidP="00BE11D4">
      <w:pPr>
        <w:pStyle w:val="BodyText"/>
        <w:suppressAutoHyphens/>
        <w:jc w:val="both"/>
      </w:pPr>
      <w:r w:rsidRPr="001C1480">
        <w:t xml:space="preserve">The above </w:t>
      </w:r>
      <w:r w:rsidR="001C1480" w:rsidRPr="001C1480">
        <w:t>discussion</w:t>
      </w:r>
      <w:r w:rsidRPr="001C1480">
        <w:t xml:space="preserve"> leads to the following </w:t>
      </w:r>
      <w:r w:rsidR="001C1480" w:rsidRPr="001C1480">
        <w:t>guidelines for IALA Members</w:t>
      </w:r>
      <w:r w:rsidRPr="001C1480">
        <w:t>:</w:t>
      </w:r>
    </w:p>
    <w:p w14:paraId="04B8787C" w14:textId="2F5CE140" w:rsidR="00DB02A7" w:rsidRPr="001C1480" w:rsidRDefault="00DB02A7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 xml:space="preserve">IALA Members should </w:t>
      </w:r>
      <w:r w:rsidR="001C1480" w:rsidRPr="001C1480">
        <w:rPr>
          <w:lang w:val="en-GB"/>
        </w:rPr>
        <w:t>establish</w:t>
      </w:r>
      <w:r w:rsidR="00322CF3" w:rsidRPr="001C1480">
        <w:rPr>
          <w:lang w:val="en-GB"/>
        </w:rPr>
        <w:t xml:space="preserve"> requirement</w:t>
      </w:r>
      <w:r w:rsidRPr="001C1480">
        <w:rPr>
          <w:lang w:val="en-GB"/>
        </w:rPr>
        <w:t xml:space="preserve"> </w:t>
      </w:r>
      <w:r w:rsidR="004C12D9" w:rsidRPr="001C1480">
        <w:rPr>
          <w:lang w:val="en-GB"/>
        </w:rPr>
        <w:t>traceability</w:t>
      </w:r>
      <w:r w:rsidRPr="001C1480">
        <w:rPr>
          <w:lang w:val="en-GB"/>
        </w:rPr>
        <w:t xml:space="preserve"> as part of their requirement management.</w:t>
      </w:r>
    </w:p>
    <w:p w14:paraId="33F2E65E" w14:textId="3625EA32" w:rsidR="00DB02A7" w:rsidRPr="001C1480" w:rsidRDefault="001C1480" w:rsidP="00BE11D4">
      <w:pPr>
        <w:pStyle w:val="Textepuce1"/>
        <w:numPr>
          <w:ilvl w:val="0"/>
          <w:numId w:val="35"/>
        </w:numPr>
        <w:suppressAutoHyphens/>
        <w:spacing w:after="120"/>
        <w:ind w:left="567" w:hanging="567"/>
        <w:jc w:val="both"/>
        <w:rPr>
          <w:lang w:val="en-GB"/>
        </w:rPr>
      </w:pPr>
      <w:r w:rsidRPr="001C1480">
        <w:rPr>
          <w:lang w:val="en-GB"/>
        </w:rPr>
        <w:t>To maximis</w:t>
      </w:r>
      <w:r w:rsidR="00DB02A7" w:rsidRPr="001C1480">
        <w:rPr>
          <w:lang w:val="en-GB"/>
        </w:rPr>
        <w:t>e the benefit of requirement management</w:t>
      </w:r>
      <w:r w:rsidR="00C039A2" w:rsidRPr="001C1480">
        <w:rPr>
          <w:lang w:val="en-GB"/>
        </w:rPr>
        <w:t>,</w:t>
      </w:r>
      <w:r w:rsidR="00DB02A7" w:rsidRPr="001C1480">
        <w:rPr>
          <w:lang w:val="en-GB"/>
        </w:rPr>
        <w:t xml:space="preserve"> IALA Members should </w:t>
      </w:r>
      <w:r w:rsidRPr="001C1480">
        <w:rPr>
          <w:lang w:val="en-GB"/>
        </w:rPr>
        <w:t>participate in a global</w:t>
      </w:r>
      <w:r w:rsidR="00923A25">
        <w:rPr>
          <w:lang w:val="en-GB"/>
        </w:rPr>
        <w:t>ly</w:t>
      </w:r>
      <w:r w:rsidRPr="001C1480">
        <w:rPr>
          <w:lang w:val="en-GB"/>
        </w:rPr>
        <w:t xml:space="preserve"> harmonis</w:t>
      </w:r>
      <w:r w:rsidR="00DB02A7" w:rsidRPr="001C1480">
        <w:rPr>
          <w:lang w:val="en-GB"/>
        </w:rPr>
        <w:t xml:space="preserve">ed requirement management and traceability schema for </w:t>
      </w:r>
      <w:r w:rsidR="00105A18">
        <w:rPr>
          <w:lang w:val="en-GB"/>
        </w:rPr>
        <w:t>use within</w:t>
      </w:r>
      <w:r w:rsidR="00DB02A7" w:rsidRPr="001C1480">
        <w:rPr>
          <w:lang w:val="en-GB"/>
        </w:rPr>
        <w:t xml:space="preserve"> IALA</w:t>
      </w:r>
      <w:r w:rsidR="003B1704" w:rsidRPr="001C1480">
        <w:rPr>
          <w:lang w:val="en-GB"/>
        </w:rPr>
        <w:t>’s</w:t>
      </w:r>
      <w:r w:rsidR="00DB02A7" w:rsidRPr="001C1480">
        <w:rPr>
          <w:lang w:val="en-GB"/>
        </w:rPr>
        <w:t xml:space="preserve"> remit.</w:t>
      </w:r>
    </w:p>
    <w:p w14:paraId="2AB8078F" w14:textId="77777777" w:rsidR="00DB02A7" w:rsidRPr="001C1480" w:rsidRDefault="00DB02A7" w:rsidP="00BE11D4">
      <w:pPr>
        <w:pStyle w:val="Heading1"/>
        <w:suppressAutoHyphens/>
      </w:pPr>
      <w:bookmarkStart w:id="50" w:name="_Toc457215592"/>
      <w:bookmarkStart w:id="51" w:name="_Toc8745250"/>
      <w:r w:rsidRPr="001C1480">
        <w:t>DEFINITIONS</w:t>
      </w:r>
      <w:bookmarkEnd w:id="50"/>
      <w:bookmarkEnd w:id="51"/>
    </w:p>
    <w:p w14:paraId="7106BE08" w14:textId="77777777" w:rsidR="00DB02A7" w:rsidRPr="001C1480" w:rsidRDefault="00DB02A7" w:rsidP="00BE11D4">
      <w:pPr>
        <w:pStyle w:val="Heading1separatationline"/>
        <w:suppressAutoHyphens/>
      </w:pPr>
    </w:p>
    <w:p w14:paraId="2AB524E1" w14:textId="1EA24284" w:rsidR="00DB02A7" w:rsidRPr="001C1480" w:rsidRDefault="00DB02A7" w:rsidP="00BE11D4">
      <w:pPr>
        <w:pStyle w:val="BodyText"/>
        <w:suppressAutoHyphens/>
        <w:jc w:val="both"/>
      </w:pPr>
      <w:r w:rsidRPr="001C1480">
        <w:rPr>
          <w:i/>
        </w:rPr>
        <w:t>Requirement traceability:</w:t>
      </w:r>
      <w:r w:rsidRPr="001C1480">
        <w:t xml:space="preserve"> is the </w:t>
      </w:r>
      <w:r w:rsidR="000235E6" w:rsidRPr="001C1480">
        <w:t>cap</w:t>
      </w:r>
      <w:r w:rsidR="003B1704" w:rsidRPr="001C1480">
        <w:t xml:space="preserve">ability </w:t>
      </w:r>
      <w:r w:rsidRPr="001C1480">
        <w:t xml:space="preserve">to </w:t>
      </w:r>
      <w:r w:rsidR="003B1704" w:rsidRPr="001C1480">
        <w:t xml:space="preserve">identify </w:t>
      </w:r>
      <w:r w:rsidRPr="001C1480">
        <w:t xml:space="preserve">the originator or the originators of requirements for any given technical feature </w:t>
      </w:r>
      <w:r w:rsidR="003B1704" w:rsidRPr="001C1480">
        <w:t xml:space="preserve">that is </w:t>
      </w:r>
      <w:r w:rsidRPr="001C1480">
        <w:t>implemented in a technical system (either performances, schedule, costs and others (e.g. lifecycle management))</w:t>
      </w:r>
      <w:r w:rsidR="00B34579" w:rsidRPr="001C1480">
        <w:t>.</w:t>
      </w:r>
    </w:p>
    <w:p w14:paraId="3F6B7421" w14:textId="77777777" w:rsidR="000F6C20" w:rsidRPr="001C1480" w:rsidRDefault="000F6C20" w:rsidP="00BE11D4">
      <w:pPr>
        <w:pStyle w:val="Textepuce1"/>
        <w:suppressAutoHyphens/>
        <w:spacing w:after="120"/>
        <w:rPr>
          <w:lang w:val="en-GB"/>
        </w:rPr>
      </w:pPr>
      <w:r w:rsidRPr="001C1480">
        <w:rPr>
          <w:lang w:val="en-GB"/>
        </w:rPr>
        <w:br w:type="page"/>
      </w:r>
    </w:p>
    <w:tbl>
      <w:tblPr>
        <w:tblW w:w="1001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843"/>
        <w:gridCol w:w="2654"/>
        <w:gridCol w:w="1870"/>
      </w:tblGrid>
      <w:tr w:rsidR="0017201D" w:rsidRPr="00765D10" w14:paraId="4D0FB5C1" w14:textId="77777777" w:rsidTr="0017201D">
        <w:trPr>
          <w:trHeight w:val="483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3FEDBD3D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lastRenderedPageBreak/>
              <w:t>Topic of layer and name of layer (if defined)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E81A3B4" w14:textId="0ACDEBB2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t xml:space="preserve">Sub-divisions </w:t>
            </w: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br/>
            </w:r>
            <w:r w:rsidRPr="00765D10">
              <w:rPr>
                <w:rFonts w:cs="Arial"/>
                <w:b/>
                <w:sz w:val="16"/>
                <w:szCs w:val="16"/>
                <w:highlight w:val="yellow"/>
              </w:rPr>
              <w:t>(‘sub-layers,’ if any)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auto"/>
          </w:tcPr>
          <w:p w14:paraId="6E72025C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t xml:space="preserve">Administered item of layer 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26D178B0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t>System engineering process</w:t>
            </w:r>
          </w:p>
        </w:tc>
      </w:tr>
      <w:tr w:rsidR="0017201D" w:rsidRPr="00765D10" w14:paraId="1831F91F" w14:textId="77777777" w:rsidTr="0017201D">
        <w:tc>
          <w:tcPr>
            <w:tcW w:w="3652" w:type="dxa"/>
            <w:shd w:val="clear" w:color="auto" w:fill="auto"/>
          </w:tcPr>
          <w:p w14:paraId="6EBC8155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Processes of the (Sustainable) Maritime Transportation System ((S)MTS)</w:t>
            </w:r>
          </w:p>
        </w:tc>
        <w:tc>
          <w:tcPr>
            <w:tcW w:w="1843" w:type="dxa"/>
            <w:shd w:val="clear" w:color="auto" w:fill="auto"/>
          </w:tcPr>
          <w:p w14:paraId="50BA7A03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to be determined in due course</w:t>
            </w:r>
          </w:p>
        </w:tc>
        <w:tc>
          <w:tcPr>
            <w:tcW w:w="2654" w:type="dxa"/>
            <w:shd w:val="clear" w:color="auto" w:fill="auto"/>
          </w:tcPr>
          <w:p w14:paraId="1CE7A0BB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Identified logistic processes of the (S)MTS</w:t>
            </w:r>
          </w:p>
        </w:tc>
        <w:tc>
          <w:tcPr>
            <w:tcW w:w="1870" w:type="dxa"/>
            <w:vMerge w:val="restart"/>
            <w:shd w:val="clear" w:color="auto" w:fill="auto"/>
          </w:tcPr>
          <w:p w14:paraId="7D0DDF07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Informs user requirements</w:t>
            </w:r>
          </w:p>
        </w:tc>
      </w:tr>
      <w:tr w:rsidR="0017201D" w:rsidRPr="00765D10" w14:paraId="5814B674" w14:textId="77777777" w:rsidTr="0017201D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502ECB30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IMO User Needs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E35E1BB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Shipboard, shore-based, SAR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auto"/>
          </w:tcPr>
          <w:p w14:paraId="64218EFC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Identified user needs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74165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44CBD19B" w14:textId="77777777" w:rsidTr="0017201D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33870204" w14:textId="5A34F3CF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Risk mitigating measures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D652BA4" w14:textId="15EB37F2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to be determined in due course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auto"/>
          </w:tcPr>
          <w:p w14:paraId="0D482AC4" w14:textId="29B25D14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Risk Control Options 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249D622B" w14:textId="2D7DC48B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Informs user requirements</w:t>
            </w:r>
          </w:p>
        </w:tc>
      </w:tr>
      <w:tr w:rsidR="0017201D" w:rsidRPr="00765D10" w14:paraId="1C6FB151" w14:textId="77777777" w:rsidTr="0017201D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DA8563C" w14:textId="58DAE3A2" w:rsidR="0017201D" w:rsidRPr="00765D10" w:rsidRDefault="00B043D9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Maritime Services (MS</w:t>
            </w:r>
            <w:r w:rsidR="0017201D" w:rsidRPr="00765D10">
              <w:rPr>
                <w:rFonts w:cs="Arial"/>
                <w:sz w:val="20"/>
                <w:szCs w:val="20"/>
                <w:highlight w:val="yellow"/>
              </w:rPr>
              <w:t>) definitions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10A53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Operational services 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8F5D369" w14:textId="24DEB172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Individual MS, services delivered to shipping from ashore, their request/fulfilment dependencies, service parameters and their quality level definitions; ‘product’ descriptions for service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C6B5E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Informs user requirements</w:t>
            </w:r>
          </w:p>
        </w:tc>
      </w:tr>
      <w:tr w:rsidR="0017201D" w:rsidRPr="00765D10" w14:paraId="3BA6F0A5" w14:textId="77777777" w:rsidTr="0017201D">
        <w:tc>
          <w:tcPr>
            <w:tcW w:w="36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F244CD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60DD2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Technical services</w:t>
            </w:r>
          </w:p>
        </w:tc>
        <w:tc>
          <w:tcPr>
            <w:tcW w:w="26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8CDE40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6F021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Informs system engineering requirements</w:t>
            </w:r>
          </w:p>
        </w:tc>
      </w:tr>
      <w:tr w:rsidR="0017201D" w:rsidRPr="00765D10" w14:paraId="203AE111" w14:textId="77777777" w:rsidTr="0017201D">
        <w:trPr>
          <w:trHeight w:val="102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6AC103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Normative Collection of harmonized user requirements for shore-based technical system(s) of stakeholders assembled at IALA</w:t>
            </w:r>
          </w:p>
          <w:p w14:paraId="307B461D" w14:textId="77777777" w:rsidR="0017201D" w:rsidRPr="00765D10" w:rsidRDefault="0017201D" w:rsidP="00BE11D4">
            <w:pPr>
              <w:suppressAutoHyphens/>
              <w:rPr>
                <w:rFonts w:cs="Arial"/>
                <w:i/>
                <w:sz w:val="16"/>
                <w:szCs w:val="16"/>
                <w:highlight w:val="yellow"/>
              </w:rPr>
            </w:pPr>
            <w:r w:rsidRPr="00765D10">
              <w:rPr>
                <w:rFonts w:cs="Arial"/>
                <w:sz w:val="16"/>
                <w:szCs w:val="16"/>
                <w:highlight w:val="yellow"/>
              </w:rPr>
              <w:t>(possibly collected in a register to exploit the maximum of commonality between user requirements)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D9EF4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user requirements common to some or all stakeholders; </w:t>
            </w:r>
          </w:p>
        </w:tc>
        <w:tc>
          <w:tcPr>
            <w:tcW w:w="2654" w:type="dxa"/>
            <w:tcBorders>
              <w:top w:val="single" w:sz="4" w:space="0" w:color="auto"/>
            </w:tcBorders>
            <w:shd w:val="clear" w:color="auto" w:fill="auto"/>
          </w:tcPr>
          <w:p w14:paraId="4B07B701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user requirements</w:t>
            </w:r>
          </w:p>
          <w:p w14:paraId="02047C55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012269A0" w14:textId="4AB7DE09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noProof/>
                <w:sz w:val="20"/>
                <w:szCs w:val="20"/>
                <w:highlight w:val="yellow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1" layoutInCell="1" allowOverlap="1" wp14:anchorId="769E44AB" wp14:editId="43C5039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-642620</wp:posOffset>
                      </wp:positionV>
                      <wp:extent cx="1102360" cy="5735955"/>
                      <wp:effectExtent l="0" t="38100" r="97790" b="55245"/>
                      <wp:wrapNone/>
                      <wp:docPr id="4" name="Gruppiere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2360" cy="5735955"/>
                                <a:chOff x="9526" y="3936"/>
                                <a:chExt cx="1736" cy="7020"/>
                              </a:xfrm>
                            </wpg:grpSpPr>
                            <wps:wsp>
                              <wps:cNvPr id="6" name="Line 3"/>
                              <wps:cNvCnPr/>
                              <wps:spPr bwMode="auto">
                                <a:xfrm>
                                  <a:off x="9573" y="3980"/>
                                  <a:ext cx="640" cy="69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4"/>
                              <wps:cNvCnPr/>
                              <wps:spPr bwMode="auto">
                                <a:xfrm flipV="1">
                                  <a:off x="10400" y="3936"/>
                                  <a:ext cx="748" cy="7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6" y="5738"/>
                                  <a:ext cx="935" cy="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BD3C46" w14:textId="77777777" w:rsidR="0017201D" w:rsidRPr="00210303" w:rsidRDefault="0017201D" w:rsidP="0017201D">
                                    <w:pPr>
                                      <w:rPr>
                                        <w:rFonts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210303">
                                      <w:rPr>
                                        <w:rFonts w:cs="Arial"/>
                                        <w:sz w:val="20"/>
                                        <w:szCs w:val="20"/>
                                      </w:rPr>
                                      <w:t>Top-Down Path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40" y="6998"/>
                                  <a:ext cx="1122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19EE3A" w14:textId="77777777" w:rsidR="0017201D" w:rsidRPr="00A767DC" w:rsidRDefault="0017201D" w:rsidP="0017201D">
                                    <w:pPr>
                                      <w:rPr>
                                        <w:rFonts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20"/>
                                        <w:szCs w:val="20"/>
                                      </w:rPr>
                                      <w:t>Bottom-Up-Path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9E44AB" id="Gruppieren 4" o:spid="_x0000_s1026" style="position:absolute;margin-left:-4pt;margin-top:-50.6pt;width:86.8pt;height:451.65pt;z-index:251658240" coordorigin="9526,3936" coordsize="1736,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">
                      <v:line id="Line 3" o:spid="_x0000_s1027" style="position:absolute;visibility:visible;mso-wrap-style:square" from="9573,3980" to="10213,10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" strokeweight="3pt">
                        <v:stroke dashstyle="1 1" endarrow="block" endarrowwidth="wide" endarrowlength="long"/>
                      </v:line>
                      <v:line id="Line 4" o:spid="_x0000_s1028" style="position:absolute;flip:y;visibility:visible;mso-wrap-style:square" from="10400,3936" to="11148,10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" strokeweight="3pt">
                        <v:stroke dashstyle="1 1" endarrow="block" endarrowwidth="wide" endarrowlength="long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9" type="#_x0000_t202" style="position:absolute;left:9526;top:5738;width:93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<v:textbox>
                          <w:txbxContent>
                            <w:p w14:paraId="30BD3C46" w14:textId="77777777" w:rsidR="0017201D" w:rsidRPr="00210303" w:rsidRDefault="0017201D" w:rsidP="0017201D">
                              <w:pPr>
                                <w:rPr>
                                  <w:rFonts w:cs="Arial"/>
                                  <w:sz w:val="20"/>
                                  <w:szCs w:val="20"/>
                                </w:rPr>
                              </w:pPr>
                              <w:r w:rsidRPr="00210303">
                                <w:rPr>
                                  <w:rFonts w:cs="Arial"/>
                                  <w:sz w:val="20"/>
                                  <w:szCs w:val="20"/>
                                </w:rPr>
                                <w:t>Top-Down Path</w:t>
                              </w:r>
                            </w:p>
                          </w:txbxContent>
                        </v:textbox>
                      </v:shape>
                      <v:shape id="Text Box 6" o:spid="_x0000_s1030" type="#_x0000_t202" style="position:absolute;left:10140;top:6998;width:1122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      <v:textbox>
                          <w:txbxContent>
                            <w:p w14:paraId="2619EE3A" w14:textId="77777777" w:rsidR="0017201D" w:rsidRPr="00A767DC" w:rsidRDefault="0017201D" w:rsidP="0017201D">
                              <w:pPr>
                                <w:rPr>
                                  <w:rFonts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Arial"/>
                                  <w:sz w:val="20"/>
                                  <w:szCs w:val="20"/>
                                </w:rPr>
                                <w:t>Bottom-Up-Path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7201D" w:rsidRPr="00765D10" w14:paraId="33E5589E" w14:textId="77777777" w:rsidTr="0017201D">
        <w:trPr>
          <w:trHeight w:val="742"/>
        </w:trPr>
        <w:tc>
          <w:tcPr>
            <w:tcW w:w="365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D90DA8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AEDAD79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User requirements specific to stakeholder</w:t>
            </w:r>
          </w:p>
        </w:tc>
        <w:tc>
          <w:tcPr>
            <w:tcW w:w="2654" w:type="dxa"/>
            <w:shd w:val="clear" w:color="auto" w:fill="auto"/>
          </w:tcPr>
          <w:p w14:paraId="6B24EF6E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user requirements</w:t>
            </w:r>
          </w:p>
          <w:p w14:paraId="030249D9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</w:p>
        </w:tc>
        <w:tc>
          <w:tcPr>
            <w:tcW w:w="1870" w:type="dxa"/>
            <w:vMerge/>
            <w:tcBorders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09D7B91E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</w:tr>
      <w:tr w:rsidR="0017201D" w:rsidRPr="00765D10" w14:paraId="4FB03714" w14:textId="77777777" w:rsidTr="0017201D">
        <w:tc>
          <w:tcPr>
            <w:tcW w:w="3652" w:type="dxa"/>
            <w:tcBorders>
              <w:left w:val="single" w:sz="4" w:space="0" w:color="auto"/>
            </w:tcBorders>
            <w:shd w:val="clear" w:color="auto" w:fill="auto"/>
          </w:tcPr>
          <w:p w14:paraId="00857006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 xml:space="preserve">Normative collection of unified or at least harmonized information portrayal features of the Operational Presentation Surfaces (HMIs) to shore-based users </w:t>
            </w:r>
          </w:p>
          <w:p w14:paraId="1A27371D" w14:textId="193454F7" w:rsidR="0017201D" w:rsidRPr="00765D10" w:rsidRDefault="0017201D" w:rsidP="00BE11D4">
            <w:pPr>
              <w:suppressAutoHyphens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16"/>
                <w:szCs w:val="16"/>
                <w:highlight w:val="yellow"/>
              </w:rPr>
              <w:t>(to be stored in the Portrayal Register of IHO GI Registry)</w:t>
            </w:r>
          </w:p>
        </w:tc>
        <w:tc>
          <w:tcPr>
            <w:tcW w:w="1843" w:type="dxa"/>
            <w:shd w:val="clear" w:color="auto" w:fill="auto"/>
          </w:tcPr>
          <w:p w14:paraId="6D7A13B6" w14:textId="77777777" w:rsidR="0017201D" w:rsidRPr="00765D10" w:rsidRDefault="0017201D" w:rsidP="00BE11D4">
            <w:pPr>
              <w:suppressAutoHyphens/>
              <w:rPr>
                <w:rFonts w:cs="Arial"/>
                <w:i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to be determined in due course</w:t>
            </w:r>
          </w:p>
        </w:tc>
        <w:tc>
          <w:tcPr>
            <w:tcW w:w="2654" w:type="dxa"/>
            <w:shd w:val="clear" w:color="auto" w:fill="auto"/>
          </w:tcPr>
          <w:p w14:paraId="7F531557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presentation library entries, portrayal descriptions, and/or presentation requirements</w:t>
            </w:r>
          </w:p>
          <w:p w14:paraId="31669DEC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48C52F31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312182A4" w14:textId="77777777" w:rsidTr="0017201D">
        <w:tc>
          <w:tcPr>
            <w:tcW w:w="36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63DD0A9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Normative collection of harmonized or even unified data objects and their properties within ‘IALA Domain’ within the IHO’s GI Registry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  <w:shd w:val="clear" w:color="auto" w:fill="auto"/>
          </w:tcPr>
          <w:p w14:paraId="7C7AA76D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Feature Concept Dictionary Register</w:t>
            </w:r>
          </w:p>
        </w:tc>
        <w:tc>
          <w:tcPr>
            <w:tcW w:w="2654" w:type="dxa"/>
            <w:tcBorders>
              <w:bottom w:val="dashSmallGap" w:sz="4" w:space="0" w:color="auto"/>
            </w:tcBorders>
            <w:shd w:val="clear" w:color="auto" w:fill="auto"/>
          </w:tcPr>
          <w:p w14:paraId="0875FE1B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Features’ = data objects which in turn are meta-level abstractions of </w:t>
            </w:r>
            <w:proofErr w:type="gramStart"/>
            <w:r w:rsidRPr="00765D10">
              <w:rPr>
                <w:rFonts w:cs="Arial"/>
                <w:szCs w:val="18"/>
                <w:highlight w:val="yellow"/>
              </w:rPr>
              <w:t>real world</w:t>
            </w:r>
            <w:proofErr w:type="gramEnd"/>
            <w:r w:rsidRPr="00765D10">
              <w:rPr>
                <w:rFonts w:cs="Arial"/>
                <w:szCs w:val="18"/>
                <w:highlight w:val="yellow"/>
              </w:rPr>
              <w:t xml:space="preserve"> entities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31A20EE0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1E3DF026" w14:textId="77777777" w:rsidTr="0017201D">
        <w:tc>
          <w:tcPr>
            <w:tcW w:w="365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9D8A31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</w:tcPr>
          <w:p w14:paraId="4FCB77FB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Meta-data Register</w:t>
            </w:r>
          </w:p>
        </w:tc>
        <w:tc>
          <w:tcPr>
            <w:tcW w:w="2654" w:type="dxa"/>
            <w:tcBorders>
              <w:top w:val="dashSmallGap" w:sz="4" w:space="0" w:color="auto"/>
            </w:tcBorders>
            <w:shd w:val="clear" w:color="auto" w:fill="auto"/>
          </w:tcPr>
          <w:p w14:paraId="4BC6AD87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Meta-level description of above features, such as parameter quality tags and measures 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1FFBE99D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43801A96" w14:textId="77777777" w:rsidTr="0017201D">
        <w:tc>
          <w:tcPr>
            <w:tcW w:w="36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32998D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 xml:space="preserve">Normative collection(s) of harmonized or even unified application level encoding prescriptions (‘exchange formats’) 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  <w:shd w:val="clear" w:color="auto" w:fill="auto"/>
          </w:tcPr>
          <w:p w14:paraId="35399575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Generic sentence definition layer</w:t>
            </w:r>
          </w:p>
        </w:tc>
        <w:tc>
          <w:tcPr>
            <w:tcW w:w="2654" w:type="dxa"/>
            <w:tcBorders>
              <w:bottom w:val="dashSmallGap" w:sz="4" w:space="0" w:color="auto"/>
            </w:tcBorders>
            <w:shd w:val="clear" w:color="auto" w:fill="auto"/>
          </w:tcPr>
          <w:p w14:paraId="7D277E2B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 Encoding-free “sentences” (syntax and semantics for data exchange without giving encoding constraints)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6F204190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27839A35" w14:textId="77777777" w:rsidTr="0017201D"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88CE47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F5E2ED8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Technology-specific sublayer(s)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auto"/>
          </w:tcPr>
          <w:p w14:paraId="4B37DF06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Internationally harmonized technology-specific encoded “sentences” (e.g. in IEC 61162, AIS VDL message, or XML)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3973B8C1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3459B877" w14:textId="77777777" w:rsidTr="0017201D">
        <w:trPr>
          <w:trHeight w:val="575"/>
        </w:trPr>
        <w:tc>
          <w:tcPr>
            <w:tcW w:w="3652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BFB1C6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b/>
                <w:sz w:val="20"/>
                <w:szCs w:val="20"/>
                <w:highlight w:val="yellow"/>
              </w:rPr>
              <w:t>Shore-based technical system and its architecture in system engineering terms: Common Shore-Based System (Architecture) (CSS / CSSA)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1B1406EC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Generic part: generic service model</w:t>
            </w:r>
          </w:p>
        </w:tc>
        <w:tc>
          <w:tcPr>
            <w:tcW w:w="265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A5A474D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 xml:space="preserve">Entities of the CSSA, </w:t>
            </w:r>
            <w:proofErr w:type="gramStart"/>
            <w:r w:rsidRPr="00765D10">
              <w:rPr>
                <w:rFonts w:cs="Arial"/>
                <w:szCs w:val="18"/>
                <w:highlight w:val="yellow"/>
              </w:rPr>
              <w:t>in particular technical</w:t>
            </w:r>
            <w:proofErr w:type="gramEnd"/>
            <w:r w:rsidRPr="00765D10">
              <w:rPr>
                <w:rFonts w:cs="Arial"/>
                <w:szCs w:val="18"/>
                <w:highlight w:val="yellow"/>
              </w:rPr>
              <w:t xml:space="preserve"> services and their descriptions.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246E3E53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46BC646C" w14:textId="77777777" w:rsidTr="0017201D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067D8D" w14:textId="77777777" w:rsidR="0017201D" w:rsidRPr="00765D10" w:rsidRDefault="0017201D" w:rsidP="00BE11D4">
            <w:pPr>
              <w:suppressAutoHyphens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0B7FA3" w14:textId="77777777" w:rsidR="0017201D" w:rsidRPr="00765D10" w:rsidRDefault="0017201D" w:rsidP="00BE11D4">
            <w:pPr>
              <w:suppressAutoHyphens/>
              <w:rPr>
                <w:rFonts w:cs="Arial"/>
                <w:szCs w:val="18"/>
                <w:highlight w:val="yellow"/>
              </w:rPr>
            </w:pPr>
            <w:r w:rsidRPr="00765D10">
              <w:rPr>
                <w:rFonts w:cs="Arial"/>
                <w:szCs w:val="18"/>
                <w:highlight w:val="yellow"/>
              </w:rPr>
              <w:t>Technology-specific part of CSSA: individual specific services</w:t>
            </w:r>
          </w:p>
        </w:tc>
        <w:tc>
          <w:tcPr>
            <w:tcW w:w="265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2C5BF7" w14:textId="77777777" w:rsidR="0017201D" w:rsidRPr="00765D10" w:rsidRDefault="0017201D" w:rsidP="00BE11D4">
            <w:pPr>
              <w:suppressAutoHyphens/>
              <w:rPr>
                <w:rFonts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</w:tcPr>
          <w:p w14:paraId="2DD10513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19C7498F" w14:textId="77777777" w:rsidTr="0017201D">
        <w:tc>
          <w:tcPr>
            <w:tcW w:w="81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57C1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Procurement documentation with National / regional adaptations by IALA members</w:t>
            </w:r>
          </w:p>
        </w:tc>
        <w:tc>
          <w:tcPr>
            <w:tcW w:w="187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EE45CC1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7201D" w:rsidRPr="00765D10" w14:paraId="7DA75904" w14:textId="77777777" w:rsidTr="0017201D">
        <w:tc>
          <w:tcPr>
            <w:tcW w:w="814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A6BA" w14:textId="77777777" w:rsidR="0017201D" w:rsidRPr="00765D10" w:rsidRDefault="0017201D" w:rsidP="00BE11D4">
            <w:pPr>
              <w:suppressAutoHyphens/>
              <w:rPr>
                <w:rFonts w:cs="Arial"/>
                <w:sz w:val="20"/>
                <w:szCs w:val="20"/>
                <w:highlight w:val="yellow"/>
              </w:rPr>
            </w:pPr>
            <w:r w:rsidRPr="00765D10">
              <w:rPr>
                <w:rFonts w:cs="Arial"/>
                <w:sz w:val="20"/>
                <w:szCs w:val="20"/>
                <w:highlight w:val="yellow"/>
              </w:rPr>
              <w:t>Implementation architectures of manufacturers of shore-based equipment</w:t>
            </w:r>
          </w:p>
        </w:tc>
        <w:tc>
          <w:tcPr>
            <w:tcW w:w="187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F4C0" w14:textId="77777777" w:rsidR="0017201D" w:rsidRPr="00765D10" w:rsidRDefault="0017201D" w:rsidP="00AC201B">
            <w:pPr>
              <w:keepNext/>
              <w:suppressAutoHyphens/>
              <w:rPr>
                <w:rFonts w:cs="Arial"/>
                <w:sz w:val="20"/>
                <w:szCs w:val="20"/>
                <w:highlight w:val="yellow"/>
              </w:rPr>
            </w:pPr>
          </w:p>
        </w:tc>
      </w:tr>
    </w:tbl>
    <w:p w14:paraId="3D334EBB" w14:textId="77777777" w:rsidR="00AC201B" w:rsidRPr="00765D10" w:rsidRDefault="00AC201B" w:rsidP="00AC201B">
      <w:pPr>
        <w:pStyle w:val="Caption"/>
        <w:jc w:val="center"/>
        <w:rPr>
          <w:i w:val="0"/>
          <w:color w:val="auto"/>
          <w:sz w:val="22"/>
          <w:szCs w:val="22"/>
          <w:highlight w:val="yellow"/>
        </w:rPr>
      </w:pPr>
    </w:p>
    <w:p w14:paraId="366EC5AE" w14:textId="0937252E" w:rsidR="00AC201B" w:rsidRPr="00765D10" w:rsidRDefault="00AC201B" w:rsidP="00AC201B">
      <w:pPr>
        <w:pStyle w:val="Caption"/>
        <w:jc w:val="center"/>
        <w:rPr>
          <w:i w:val="0"/>
          <w:color w:val="auto"/>
          <w:sz w:val="22"/>
          <w:szCs w:val="22"/>
          <w:highlight w:val="yellow"/>
        </w:rPr>
      </w:pPr>
      <w:bookmarkStart w:id="52" w:name="_Toc5269976"/>
      <w:r w:rsidRPr="00765D10">
        <w:rPr>
          <w:i w:val="0"/>
          <w:color w:val="auto"/>
          <w:sz w:val="22"/>
          <w:szCs w:val="22"/>
          <w:highlight w:val="yellow"/>
        </w:rPr>
        <w:t xml:space="preserve">Table </w:t>
      </w:r>
      <w:r w:rsidRPr="00765D10">
        <w:rPr>
          <w:i w:val="0"/>
          <w:color w:val="auto"/>
          <w:sz w:val="22"/>
          <w:szCs w:val="22"/>
          <w:highlight w:val="yellow"/>
        </w:rPr>
        <w:fldChar w:fldCharType="begin"/>
      </w:r>
      <w:r w:rsidRPr="00765D10">
        <w:rPr>
          <w:i w:val="0"/>
          <w:color w:val="auto"/>
          <w:sz w:val="22"/>
          <w:szCs w:val="22"/>
          <w:highlight w:val="yellow"/>
        </w:rPr>
        <w:instrText xml:space="preserve"> SEQ Table \* ARABIC </w:instrText>
      </w:r>
      <w:r w:rsidRPr="00765D10">
        <w:rPr>
          <w:i w:val="0"/>
          <w:color w:val="auto"/>
          <w:sz w:val="22"/>
          <w:szCs w:val="22"/>
          <w:highlight w:val="yellow"/>
        </w:rPr>
        <w:fldChar w:fldCharType="separate"/>
      </w:r>
      <w:r w:rsidRPr="00765D10">
        <w:rPr>
          <w:i w:val="0"/>
          <w:noProof/>
          <w:color w:val="auto"/>
          <w:sz w:val="22"/>
          <w:szCs w:val="22"/>
          <w:highlight w:val="yellow"/>
        </w:rPr>
        <w:t>1</w:t>
      </w:r>
      <w:r w:rsidRPr="00765D10">
        <w:rPr>
          <w:i w:val="0"/>
          <w:color w:val="auto"/>
          <w:sz w:val="22"/>
          <w:szCs w:val="22"/>
          <w:highlight w:val="yellow"/>
        </w:rPr>
        <w:fldChar w:fldCharType="end"/>
      </w:r>
      <w:r w:rsidRPr="00765D10">
        <w:rPr>
          <w:i w:val="0"/>
          <w:color w:val="auto"/>
          <w:sz w:val="22"/>
          <w:szCs w:val="22"/>
          <w:highlight w:val="yellow"/>
        </w:rPr>
        <w:t xml:space="preserve"> - Requirement traceability supported by layer hierarchy and system engineering process</w:t>
      </w:r>
      <w:bookmarkEnd w:id="52"/>
    </w:p>
    <w:p w14:paraId="7BF5E649" w14:textId="2F46FBCD" w:rsidR="00064E97" w:rsidRPr="001C1480" w:rsidRDefault="00064E97" w:rsidP="00BE11D4">
      <w:pPr>
        <w:suppressAutoHyphens/>
        <w:spacing w:before="120"/>
        <w:ind w:left="567"/>
      </w:pPr>
      <w:r w:rsidRPr="00765D10">
        <w:rPr>
          <w:highlight w:val="yellow"/>
        </w:rPr>
        <w:t>Source: [</w:t>
      </w:r>
      <w:del w:id="53" w:author="Oltmann, Jan-Hendrik" w:date="2019-04-11T13:38:00Z">
        <w:r w:rsidR="00105A18" w:rsidRPr="00765D10" w:rsidDel="00622450">
          <w:rPr>
            <w:highlight w:val="yellow"/>
          </w:rPr>
          <w:delText>8</w:delText>
        </w:r>
      </w:del>
      <w:ins w:id="54" w:author="Oltmann, Jan-Hendrik" w:date="2019-04-11T13:38:00Z">
        <w:r w:rsidR="00622450" w:rsidRPr="00765D10">
          <w:rPr>
            <w:highlight w:val="yellow"/>
          </w:rPr>
          <w:t>10</w:t>
        </w:r>
      </w:ins>
      <w:r w:rsidRPr="00765D10">
        <w:rPr>
          <w:highlight w:val="yellow"/>
        </w:rPr>
        <w:t>], Table 2;</w:t>
      </w:r>
      <w:r w:rsidR="0017201D" w:rsidRPr="00765D10">
        <w:rPr>
          <w:highlight w:val="yellow"/>
        </w:rPr>
        <w:t xml:space="preserve"> updated regarding Maritime Services and risk management aspect added.</w:t>
      </w:r>
      <w:r w:rsidR="008423DD" w:rsidRPr="00765D10">
        <w:rPr>
          <w:highlight w:val="yellow"/>
        </w:rPr>
        <w:t xml:space="preserve"> </w:t>
      </w:r>
      <w:r w:rsidRPr="00765D10">
        <w:rPr>
          <w:highlight w:val="yellow"/>
        </w:rPr>
        <w:t>The IALA Guideline on a technical specification for the Common Shore-based System Archi</w:t>
      </w:r>
      <w:r w:rsidR="00105A18" w:rsidRPr="00765D10">
        <w:rPr>
          <w:highlight w:val="yellow"/>
        </w:rPr>
        <w:t>tecture (CSSA) [</w:t>
      </w:r>
      <w:del w:id="55" w:author="Oltmann, Jan-Hendrik" w:date="2019-04-11T13:38:00Z">
        <w:r w:rsidR="00105A18" w:rsidRPr="00765D10" w:rsidDel="00622450">
          <w:rPr>
            <w:highlight w:val="yellow"/>
          </w:rPr>
          <w:delText>9</w:delText>
        </w:r>
      </w:del>
      <w:ins w:id="56" w:author="Oltmann, Jan-Hendrik" w:date="2019-04-11T13:38:00Z">
        <w:r w:rsidR="00622450" w:rsidRPr="00765D10">
          <w:rPr>
            <w:highlight w:val="yellow"/>
          </w:rPr>
          <w:t>11</w:t>
        </w:r>
      </w:ins>
      <w:r w:rsidRPr="00765D10">
        <w:rPr>
          <w:highlight w:val="yellow"/>
        </w:rPr>
        <w:t>] describes in the section ‘The CSSA’s support of Maritime Service Portfolios (MSPs) definition’ how that technical specification specifically supports requ</w:t>
      </w:r>
      <w:r w:rsidR="00E80EC1" w:rsidRPr="00765D10">
        <w:rPr>
          <w:highlight w:val="yellow"/>
        </w:rPr>
        <w:t>irement traceability (compare</w:t>
      </w:r>
      <w:r w:rsidR="00105A18" w:rsidRPr="00765D10">
        <w:rPr>
          <w:highlight w:val="yellow"/>
        </w:rPr>
        <w:t xml:space="preserve"> [9</w:t>
      </w:r>
      <w:r w:rsidRPr="00765D10">
        <w:rPr>
          <w:highlight w:val="yellow"/>
        </w:rPr>
        <w:t xml:space="preserve">], </w:t>
      </w:r>
      <w:proofErr w:type="gramStart"/>
      <w:r w:rsidRPr="00765D10">
        <w:rPr>
          <w:highlight w:val="yellow"/>
        </w:rPr>
        <w:t>in particular section</w:t>
      </w:r>
      <w:proofErr w:type="gramEnd"/>
      <w:r w:rsidRPr="00765D10">
        <w:rPr>
          <w:highlight w:val="yellow"/>
        </w:rPr>
        <w:t xml:space="preserve"> 4.3).</w:t>
      </w:r>
      <w:bookmarkStart w:id="57" w:name="_GoBack"/>
      <w:bookmarkEnd w:id="57"/>
    </w:p>
    <w:p w14:paraId="54712F78" w14:textId="77777777" w:rsidR="0017201D" w:rsidRPr="001C1480" w:rsidRDefault="0017201D" w:rsidP="00BE11D4">
      <w:pPr>
        <w:suppressAutoHyphens/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r w:rsidRPr="001C1480">
        <w:br w:type="page"/>
      </w:r>
    </w:p>
    <w:p w14:paraId="7B069D9B" w14:textId="02FA3934" w:rsidR="00D32DDF" w:rsidRPr="001C1480" w:rsidRDefault="00D32DDF" w:rsidP="00BE11D4">
      <w:pPr>
        <w:pStyle w:val="Heading1"/>
        <w:suppressAutoHyphens/>
      </w:pPr>
      <w:bookmarkStart w:id="58" w:name="_Toc8745251"/>
      <w:r w:rsidRPr="001C1480">
        <w:lastRenderedPageBreak/>
        <w:t>R</w:t>
      </w:r>
      <w:r w:rsidR="0093492E" w:rsidRPr="001C1480">
        <w:t>EFERENCES</w:t>
      </w:r>
      <w:bookmarkEnd w:id="58"/>
    </w:p>
    <w:p w14:paraId="47D942D6" w14:textId="77777777" w:rsidR="00D32DDF" w:rsidRPr="001C1480" w:rsidRDefault="00D32DDF" w:rsidP="00BE11D4">
      <w:pPr>
        <w:pStyle w:val="Heading1separatationline"/>
        <w:suppressAutoHyphens/>
      </w:pPr>
    </w:p>
    <w:p w14:paraId="1875A5E4" w14:textId="398FD0A2" w:rsidR="000C72F2" w:rsidRDefault="000C72F2" w:rsidP="00BE11D4">
      <w:pPr>
        <w:pStyle w:val="Reference"/>
        <w:suppressAutoHyphens/>
        <w:rPr>
          <w:ins w:id="59" w:author="Oltmann, Jan-Hendrik" w:date="2019-04-11T13:35:00Z"/>
        </w:rPr>
      </w:pPr>
      <w:ins w:id="60" w:author="Oltmann, Jan-Hendrik" w:date="2019-04-11T13:33:00Z">
        <w:r>
          <w:t xml:space="preserve">ISO. ISO 19600:2014. ‘Compliance Management Systems – Guidelines; </w:t>
        </w:r>
        <w:proofErr w:type="spellStart"/>
        <w:r>
          <w:t>Systèmes</w:t>
        </w:r>
        <w:proofErr w:type="spellEnd"/>
        <w:r>
          <w:t xml:space="preserve"> de management de la compliance - </w:t>
        </w:r>
        <w:proofErr w:type="spellStart"/>
        <w:r>
          <w:t>Lignes</w:t>
        </w:r>
        <w:proofErr w:type="spellEnd"/>
        <w:r>
          <w:t xml:space="preserve"> directrices’. T</w:t>
        </w:r>
      </w:ins>
      <w:ins w:id="61" w:author="Oltmann, Jan-Hendrik" w:date="2019-04-11T13:34:00Z">
        <w:r>
          <w:t>here may be available translations into other languages besides French, e.g. a German version DIN ISO 19600:2016.</w:t>
        </w:r>
      </w:ins>
    </w:p>
    <w:p w14:paraId="4D0FDCD7" w14:textId="06F4FBE4" w:rsidR="00622450" w:rsidRDefault="00622450" w:rsidP="00622450">
      <w:pPr>
        <w:pStyle w:val="Reference"/>
        <w:rPr>
          <w:ins w:id="62" w:author="Oltmann, Jan-Hendrik" w:date="2019-04-11T13:33:00Z"/>
        </w:rPr>
      </w:pPr>
      <w:ins w:id="63" w:author="Oltmann, Jan-Hendrik" w:date="2019-04-11T13:35:00Z">
        <w:r>
          <w:t xml:space="preserve">[2] </w:t>
        </w:r>
        <w:proofErr w:type="spellStart"/>
        <w:r>
          <w:t>Seilevel</w:t>
        </w:r>
      </w:ins>
      <w:proofErr w:type="spellEnd"/>
      <w:ins w:id="64" w:author="Oltmann, Jan-Hendrik" w:date="2019-04-11T13:36:00Z">
        <w:r>
          <w:t>. 2016. Requirements Management Tool Evaluation Report, Edition 2016.</w:t>
        </w:r>
      </w:ins>
      <w:ins w:id="65" w:author="Oltmann, Jan-Hendrik" w:date="2019-04-11T13:37:00Z">
        <w:r>
          <w:t xml:space="preserve"> URL: </w:t>
        </w:r>
        <w:r>
          <w:fldChar w:fldCharType="begin"/>
        </w:r>
        <w:r>
          <w:instrText xml:space="preserve"> HYPERLINK "</w:instrText>
        </w:r>
        <w:r w:rsidRPr="00622450">
          <w:instrText>http://content.seilevel.com/assets/Website%20Downloads/2016-Seilevel-Requirement</w:instrText>
        </w:r>
        <w:r>
          <w:instrText xml:space="preserve">sTool-Evauation-Report-FINAL.pdf" </w:instrText>
        </w:r>
        <w:r>
          <w:fldChar w:fldCharType="separate"/>
        </w:r>
        <w:r w:rsidRPr="00A93CFD">
          <w:rPr>
            <w:rStyle w:val="Hyperlink"/>
          </w:rPr>
          <w:t>http://content.seilevel.com/assets/Website%20Downloads/2016-Seilevel-RequirementsTool-Evauation-Report-FINAL.pdf</w:t>
        </w:r>
        <w:r>
          <w:fldChar w:fldCharType="end"/>
        </w:r>
        <w:r>
          <w:t>. Last access: 11</w:t>
        </w:r>
        <w:r w:rsidRPr="00622450">
          <w:rPr>
            <w:vertAlign w:val="superscript"/>
            <w:rPrChange w:id="66" w:author="Oltmann, Jan-Hendrik" w:date="2019-04-11T13:37:00Z">
              <w:rPr/>
            </w:rPrChange>
          </w:rPr>
          <w:t>th</w:t>
        </w:r>
        <w:r>
          <w:t xml:space="preserve"> April 2019.</w:t>
        </w:r>
      </w:ins>
    </w:p>
    <w:p w14:paraId="74E5EB93" w14:textId="77777777" w:rsidR="00B918D3" w:rsidRPr="001C1480" w:rsidRDefault="00B918D3" w:rsidP="00BE11D4">
      <w:pPr>
        <w:pStyle w:val="Reference"/>
        <w:suppressAutoHyphens/>
      </w:pPr>
      <w:r w:rsidRPr="001C1480">
        <w:t>IMO. ‘Strategy for the Development and Implementation of e-Navigation’; Attachments ‘Shipborne users’, ‘Shore-based users’, ‘Search &amp; Rescue Users’.  In: IMO Maritime Safety Committee. Report of the Maritime Safety Committee on its 85th Session. MSC 85/26/Add.1, Annex 20, 6 January 2009.</w:t>
      </w:r>
    </w:p>
    <w:p w14:paraId="338B4C75" w14:textId="77777777" w:rsidR="00B918D3" w:rsidRPr="001C1480" w:rsidRDefault="00B918D3" w:rsidP="00BE11D4">
      <w:pPr>
        <w:pStyle w:val="Reference"/>
        <w:suppressAutoHyphens/>
      </w:pPr>
      <w:r w:rsidRPr="001C1480">
        <w:t>EfficienSea2 Project. 2017. How to run MCP (Maritime Connectivity Platform) – formerly known as the Maritime Cloud. Workshop at IALA Headquarters, 21-22 November 2017.</w:t>
      </w:r>
    </w:p>
    <w:p w14:paraId="0200E745" w14:textId="77777777" w:rsidR="00B918D3" w:rsidRPr="001C1480" w:rsidRDefault="00B918D3" w:rsidP="00BE11D4">
      <w:pPr>
        <w:pStyle w:val="Reference"/>
        <w:suppressAutoHyphens/>
      </w:pPr>
      <w:r w:rsidRPr="001C1480">
        <w:t>IMO. ‘Draft IMO e-Navigation Strategy Implementation Plan (SIP).’ In: IMO Sub-Committee on Navigation, Communication and Search and Rescue. Report to the Maritime Safety Committee. NCSR 1/28, Annex 7. 16 July 2014. London. Adopted by IMO MSC 94, 17-21 November 2014.</w:t>
      </w:r>
    </w:p>
    <w:p w14:paraId="77B4EF78" w14:textId="77777777" w:rsidR="00B918D3" w:rsidRPr="001C1480" w:rsidRDefault="00B918D3" w:rsidP="00BE11D4">
      <w:pPr>
        <w:pStyle w:val="Reference"/>
        <w:suppressAutoHyphens/>
      </w:pPr>
      <w:r w:rsidRPr="001C1480">
        <w:t xml:space="preserve">Australia, Denmark, Finland, Germany, the Netherlands, Norway, the Republic of Korea, ICS, IALA, BIMCO, CLIA, </w:t>
      </w:r>
      <w:proofErr w:type="spellStart"/>
      <w:r w:rsidRPr="001C1480">
        <w:t>InterManager</w:t>
      </w:r>
      <w:proofErr w:type="spellEnd"/>
      <w:r w:rsidRPr="001C1480">
        <w:t xml:space="preserve"> and the Nautical Institute. Implementing e-navigation to enhance the safety of navigation and protection of the marine environment. IMO MSC95/19/8. 03 March 2015. Compare </w:t>
      </w:r>
      <w:proofErr w:type="gramStart"/>
      <w:r w:rsidRPr="001C1480">
        <w:t>in particular the</w:t>
      </w:r>
      <w:proofErr w:type="gramEnd"/>
      <w:r w:rsidRPr="001C1480">
        <w:t xml:space="preserve"> Annexes 2 (revised Performance Standards for Integrated Navigation Systems (INS)) and 5 (guidelines on Harmonized display of navigation information received via communications equipment).</w:t>
      </w:r>
    </w:p>
    <w:p w14:paraId="7353D1A5" w14:textId="77777777" w:rsidR="00B918D3" w:rsidRPr="001C1480" w:rsidRDefault="00B918D3" w:rsidP="00BE11D4">
      <w:pPr>
        <w:pStyle w:val="Reference"/>
        <w:suppressAutoHyphens/>
      </w:pPr>
      <w:r w:rsidRPr="001C1480">
        <w:t>IHO/International Hydrographic Bureau. S-100 – Universal Hydrographic Data Model. Edition 3.0.0. April 2017.</w:t>
      </w:r>
    </w:p>
    <w:p w14:paraId="719E8BDE" w14:textId="77777777" w:rsidR="00B918D3" w:rsidRPr="001C1480" w:rsidRDefault="00B918D3" w:rsidP="00BE11D4">
      <w:pPr>
        <w:pStyle w:val="Reference"/>
        <w:suppressAutoHyphens/>
      </w:pPr>
      <w:r w:rsidRPr="001C1480">
        <w:t>IHO/International Hydrographic Bureau. Operational Procedures for the Organization and Management of the S100 Geospatial Information Registry (S-99). Edition 1.1.0 – November 2012.</w:t>
      </w:r>
    </w:p>
    <w:p w14:paraId="6A68B743" w14:textId="77777777" w:rsidR="00B918D3" w:rsidRPr="001C1480" w:rsidRDefault="00B918D3" w:rsidP="00BE11D4">
      <w:pPr>
        <w:pStyle w:val="Reference"/>
        <w:suppressAutoHyphens/>
      </w:pPr>
      <w:r w:rsidRPr="001C1480">
        <w:t>IALA Recommendation e-Nav 140 on The Architecture for Shore-based Infrastructure ‘fit for e-Navigation,’ Ed</w:t>
      </w:r>
      <w:r w:rsidR="00DB02A7" w:rsidRPr="001C1480">
        <w:t>i</w:t>
      </w:r>
      <w:r w:rsidRPr="001C1480">
        <w:t>tion 2, May 2015.</w:t>
      </w:r>
    </w:p>
    <w:p w14:paraId="4E4B69AB" w14:textId="77777777" w:rsidR="00B918D3" w:rsidRPr="001C1480" w:rsidRDefault="00B918D3" w:rsidP="00BE11D4">
      <w:pPr>
        <w:pStyle w:val="Reference"/>
        <w:suppressAutoHyphens/>
      </w:pPr>
      <w:r w:rsidRPr="001C1480">
        <w:t>IALA Guideline 1113 on Design and Implementation Princip</w:t>
      </w:r>
      <w:r w:rsidR="00DB02A7" w:rsidRPr="001C1480">
        <w:t>les for Harmonised System Archi</w:t>
      </w:r>
      <w:r w:rsidRPr="001C1480">
        <w:t>tectures of Shore-based Infrastructure, Edition 1, May 2015.</w:t>
      </w:r>
    </w:p>
    <w:p w14:paraId="3E21A747" w14:textId="77777777" w:rsidR="00AE6DBB" w:rsidRPr="001C1480" w:rsidRDefault="00B918D3" w:rsidP="00BE11D4">
      <w:pPr>
        <w:pStyle w:val="Reference"/>
        <w:suppressAutoHyphens/>
      </w:pPr>
      <w:r w:rsidRPr="001C1480">
        <w:t xml:space="preserve">IALA Guideline 1114 on A Technical Specification for the </w:t>
      </w:r>
      <w:r w:rsidR="00DB02A7" w:rsidRPr="001C1480">
        <w:t>Common Shore-based System Archi</w:t>
      </w:r>
      <w:r w:rsidRPr="001C1480">
        <w:t>tecture (CSSA), Edition 1.0, May 2015.</w:t>
      </w:r>
    </w:p>
    <w:sectPr w:rsidR="00AE6DBB" w:rsidRPr="001C1480" w:rsidSect="00C6075D">
      <w:headerReference w:type="even" r:id="rId18"/>
      <w:headerReference w:type="default" r:id="rId19"/>
      <w:footerReference w:type="default" r:id="rId20"/>
      <w:headerReference w:type="firs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8354C" w14:textId="77777777" w:rsidR="00734275" w:rsidRDefault="00734275" w:rsidP="003274DB">
      <w:r>
        <w:separator/>
      </w:r>
    </w:p>
    <w:p w14:paraId="7061A1BD" w14:textId="77777777" w:rsidR="00734275" w:rsidRDefault="00734275"/>
  </w:endnote>
  <w:endnote w:type="continuationSeparator" w:id="0">
    <w:p w14:paraId="071B4E7D" w14:textId="77777777" w:rsidR="00734275" w:rsidRDefault="00734275" w:rsidP="003274DB">
      <w:r>
        <w:continuationSeparator/>
      </w:r>
    </w:p>
    <w:p w14:paraId="3D9ECF14" w14:textId="77777777" w:rsidR="00734275" w:rsidRDefault="00734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EE86" w14:textId="77777777" w:rsidR="00CC2428" w:rsidRDefault="00CC2428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EC651F" w14:textId="77777777" w:rsidR="00CC2428" w:rsidRDefault="00CC2428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F012F4" w14:textId="77777777" w:rsidR="00CC2428" w:rsidRDefault="00CC2428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3F96D" w14:textId="77777777" w:rsidR="00CC2428" w:rsidRDefault="00CC2428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549BD1" w14:textId="77777777" w:rsidR="00CC2428" w:rsidRDefault="00CC2428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C764" w14:textId="77777777" w:rsidR="00CC2428" w:rsidRPr="00AC24F4" w:rsidRDefault="00CC2428" w:rsidP="00910058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en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4353EA78" w14:textId="77777777" w:rsidR="00CC2428" w:rsidRPr="00AC24F4" w:rsidRDefault="00CC2428" w:rsidP="00910058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0556DEB5" w14:textId="77777777" w:rsidR="00CC2428" w:rsidRPr="004B6107" w:rsidRDefault="00CC2428" w:rsidP="00910058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70AA6DEA" w14:textId="77777777" w:rsidR="00CC2428" w:rsidRPr="004B6107" w:rsidRDefault="00CC2428" w:rsidP="00910058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554791A2" w14:textId="77777777" w:rsidR="00CC2428" w:rsidRPr="00910058" w:rsidRDefault="00CC2428" w:rsidP="00910058">
    <w:pPr>
      <w:pStyle w:val="Footer"/>
      <w:rPr>
        <w:sz w:val="13"/>
        <w:szCs w:val="13"/>
        <w:lang w:eastAsia="en-GB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sz w:val="13"/>
        <w:szCs w:val="13"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57385A96" wp14:editId="27F80C8D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1587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B3029F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301A8" w14:textId="77777777" w:rsidR="00CC2428" w:rsidRDefault="00CC2428" w:rsidP="00525922">
    <w:pPr>
      <w:pStyle w:val="Footerlandscap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1FA380CC" wp14:editId="5E90CECD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1587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8C927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09A34F6B" w14:textId="77777777" w:rsidR="00CC2428" w:rsidRPr="00AE6DBB" w:rsidRDefault="00CC2428" w:rsidP="00525922">
    <w:pPr>
      <w:pStyle w:val="Footerlandscape"/>
      <w:rPr>
        <w:rStyle w:val="PageNumber"/>
        <w:szCs w:val="15"/>
        <w:lang w:val="it-IT"/>
      </w:rPr>
    </w:pPr>
    <w:r w:rsidRPr="00C907DF">
      <w:rPr>
        <w:szCs w:val="15"/>
      </w:rPr>
      <w:fldChar w:fldCharType="begin"/>
    </w:r>
    <w:r w:rsidRPr="00AE6DBB">
      <w:rPr>
        <w:szCs w:val="15"/>
        <w:lang w:val="it-I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it-IT"/>
      </w:rPr>
      <w:t xml:space="preserve">Errore. </w:t>
    </w:r>
    <w:r>
      <w:rPr>
        <w:b w:val="0"/>
        <w:bCs/>
        <w:noProof/>
        <w:szCs w:val="15"/>
        <w:lang w:val="it-IT"/>
      </w:rPr>
      <w:t>Per applicare Document title al testo da visualizzare in questo punto, utilizzare la scheda Home.</w:t>
    </w:r>
    <w:r w:rsidRPr="00C907DF">
      <w:rPr>
        <w:szCs w:val="15"/>
      </w:rPr>
      <w:fldChar w:fldCharType="end"/>
    </w:r>
    <w:r w:rsidRPr="00064E97">
      <w:rPr>
        <w:szCs w:val="15"/>
        <w:lang w:val="it-IT"/>
      </w:rPr>
      <w:t xml:space="preserve"> </w:t>
    </w:r>
    <w:r>
      <w:rPr>
        <w:noProof/>
        <w:szCs w:val="15"/>
        <w:lang w:val="it-IT"/>
      </w:rPr>
      <w:fldChar w:fldCharType="begin"/>
    </w:r>
    <w:r>
      <w:rPr>
        <w:noProof/>
        <w:szCs w:val="15"/>
        <w:lang w:val="it-IT"/>
      </w:rPr>
      <w:instrText xml:space="preserve"> STYLEREF "Document number" \* MERGEFORMAT </w:instrText>
    </w:r>
    <w:r>
      <w:rPr>
        <w:noProof/>
        <w:szCs w:val="15"/>
        <w:lang w:val="it-IT"/>
      </w:rPr>
      <w:fldChar w:fldCharType="separate"/>
    </w:r>
    <w:r w:rsidRPr="00AE6DBB">
      <w:rPr>
        <w:noProof/>
        <w:szCs w:val="15"/>
        <w:lang w:val="it-IT"/>
      </w:rPr>
      <w:t>1???</w:t>
    </w:r>
    <w:r>
      <w:rPr>
        <w:noProof/>
        <w:szCs w:val="15"/>
        <w:lang w:val="it-IT"/>
      </w:rPr>
      <w:fldChar w:fldCharType="end"/>
    </w:r>
    <w:r w:rsidRPr="00AE6DBB">
      <w:rPr>
        <w:szCs w:val="15"/>
        <w:lang w:val="it-IT"/>
      </w:rPr>
      <w:t xml:space="preserve"> – </w:t>
    </w:r>
    <w:r>
      <w:rPr>
        <w:szCs w:val="15"/>
      </w:rPr>
      <w:fldChar w:fldCharType="begin"/>
    </w:r>
    <w:r w:rsidRPr="00AE6DBB">
      <w:rPr>
        <w:szCs w:val="15"/>
        <w:lang w:val="it-IT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it-IT"/>
      </w:rPr>
      <w:t>Errore. Per applicare Subtitle al testo da visualizzare in questo punto, utilizzare la scheda Home.</w:t>
    </w:r>
    <w:r>
      <w:rPr>
        <w:szCs w:val="15"/>
      </w:rPr>
      <w:fldChar w:fldCharType="end"/>
    </w:r>
  </w:p>
  <w:p w14:paraId="592A76FD" w14:textId="77777777" w:rsidR="00CC2428" w:rsidRPr="00525922" w:rsidRDefault="00CC2428" w:rsidP="00525922">
    <w:pPr>
      <w:pStyle w:val="Footerlandscape"/>
      <w:rPr>
        <w:szCs w:val="15"/>
      </w:rPr>
    </w:pPr>
    <w:r>
      <w:rPr>
        <w:noProof/>
        <w:szCs w:val="15"/>
      </w:rPr>
      <w:fldChar w:fldCharType="begin"/>
    </w:r>
    <w:r>
      <w:rPr>
        <w:noProof/>
        <w:szCs w:val="15"/>
      </w:rPr>
      <w:instrText xml:space="preserve"> STYLEREF "Edition number" \* MERGEFORMAT </w:instrText>
    </w:r>
    <w:r>
      <w:rPr>
        <w:noProof/>
        <w:szCs w:val="15"/>
      </w:rPr>
      <w:fldChar w:fldCharType="separate"/>
    </w:r>
    <w:r>
      <w:rPr>
        <w:noProof/>
        <w:szCs w:val="15"/>
      </w:rPr>
      <w:t>Edition 1.0</w:t>
    </w:r>
    <w:r>
      <w:rPr>
        <w:noProof/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CC111" w14:textId="77777777" w:rsidR="00CC2428" w:rsidRPr="00C716E5" w:rsidRDefault="00CC2428" w:rsidP="00C716E5">
    <w:pPr>
      <w:pStyle w:val="Footer"/>
      <w:rPr>
        <w:sz w:val="15"/>
        <w:szCs w:val="15"/>
      </w:rPr>
    </w:pPr>
  </w:p>
  <w:p w14:paraId="72775B26" w14:textId="77777777" w:rsidR="00CC2428" w:rsidRDefault="00CC2428" w:rsidP="00C716E5">
    <w:pPr>
      <w:pStyle w:val="Footerportrait"/>
    </w:pPr>
  </w:p>
  <w:p w14:paraId="67F0C6ED" w14:textId="445A2F74" w:rsidR="00CC2428" w:rsidRPr="00C907DF" w:rsidRDefault="00641E5C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765D10">
        <w:t>Draft IALA Guideline</w:t>
      </w:r>
    </w:fldSimple>
    <w:r w:rsidR="00CC2428" w:rsidRPr="00C907DF">
      <w:t xml:space="preserve"> </w:t>
    </w:r>
    <w:fldSimple w:instr=" STYLEREF &quot;Document number&quot; \* MERGEFORMAT ">
      <w:r w:rsidR="00765D10">
        <w:t>G1???</w:t>
      </w:r>
    </w:fldSimple>
    <w:r w:rsidR="00CC2428" w:rsidRPr="00C907DF">
      <w:t xml:space="preserve"> –</w:t>
    </w:r>
    <w:r w:rsidR="00CC2428">
      <w:t xml:space="preserve"> </w:t>
    </w:r>
    <w:fldSimple w:instr=" STYLEREF &quot;Document name&quot; \* MERGEFORMAT ">
      <w:r w:rsidR="00765D10">
        <w:t>Requirement Traceability</w:t>
      </w:r>
    </w:fldSimple>
  </w:p>
  <w:p w14:paraId="1B0C5156" w14:textId="7FEC1B4F" w:rsidR="00CC2428" w:rsidRPr="00C907DF" w:rsidRDefault="00641E5C" w:rsidP="00C716E5">
    <w:pPr>
      <w:pStyle w:val="Footerportrait"/>
    </w:pPr>
    <w:fldSimple w:instr=" STYLEREF &quot;Edition number&quot; \* MERGEFORMAT ">
      <w:r w:rsidR="00765D10">
        <w:t>Edition 1.0</w:t>
      </w:r>
    </w:fldSimple>
    <w:r w:rsidR="00CC2428">
      <w:t xml:space="preserve">  </w:t>
    </w:r>
    <w:fldSimple w:instr=" STYLEREF &quot;Document date&quot; \* MERGEFORMAT ">
      <w:r w:rsidR="00765D10">
        <w:t>Document date</w:t>
      </w:r>
    </w:fldSimple>
    <w:r w:rsidR="00CC2428" w:rsidRPr="00C907DF">
      <w:tab/>
    </w:r>
    <w:r w:rsidR="00CC2428">
      <w:t xml:space="preserve">P </w:t>
    </w:r>
    <w:r w:rsidR="00CC2428" w:rsidRPr="00C907DF">
      <w:rPr>
        <w:rStyle w:val="PageNumber"/>
        <w:szCs w:val="15"/>
      </w:rPr>
      <w:fldChar w:fldCharType="begin"/>
    </w:r>
    <w:r w:rsidR="00CC2428" w:rsidRPr="00C907DF">
      <w:rPr>
        <w:rStyle w:val="PageNumber"/>
        <w:szCs w:val="15"/>
      </w:rPr>
      <w:instrText xml:space="preserve">PAGE  </w:instrText>
    </w:r>
    <w:r w:rsidR="00CC2428" w:rsidRPr="00C907DF">
      <w:rPr>
        <w:rStyle w:val="PageNumber"/>
        <w:szCs w:val="15"/>
      </w:rPr>
      <w:fldChar w:fldCharType="separate"/>
    </w:r>
    <w:r w:rsidR="00980D27">
      <w:rPr>
        <w:rStyle w:val="PageNumber"/>
        <w:szCs w:val="15"/>
      </w:rPr>
      <w:t>2</w:t>
    </w:r>
    <w:r w:rsidR="00CC2428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A772D" w14:textId="77777777" w:rsidR="00CC2428" w:rsidRDefault="00CC2428" w:rsidP="00C716E5">
    <w:pPr>
      <w:pStyle w:val="Footer"/>
    </w:pPr>
  </w:p>
  <w:p w14:paraId="179AC5ED" w14:textId="77777777" w:rsidR="00CC2428" w:rsidRDefault="00CC2428" w:rsidP="00C716E5">
    <w:pPr>
      <w:pStyle w:val="Footerportrait"/>
    </w:pPr>
  </w:p>
  <w:p w14:paraId="27A7E100" w14:textId="11679B43" w:rsidR="00CC2428" w:rsidRPr="00C907DF" w:rsidRDefault="00641E5C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765D10">
        <w:t>Draft IALA Guideline</w:t>
      </w:r>
    </w:fldSimple>
    <w:r w:rsidR="00CC2428" w:rsidRPr="00C907DF">
      <w:t xml:space="preserve"> </w:t>
    </w:r>
    <w:fldSimple w:instr=" STYLEREF &quot;Document number&quot; \* MERGEFORMAT ">
      <w:r w:rsidR="00765D10">
        <w:t>G1???</w:t>
      </w:r>
    </w:fldSimple>
    <w:r w:rsidR="00CC2428" w:rsidRPr="00C907DF">
      <w:t xml:space="preserve"> –</w:t>
    </w:r>
    <w:r w:rsidR="00CC2428">
      <w:t xml:space="preserve"> </w:t>
    </w:r>
    <w:fldSimple w:instr=" STYLEREF &quot;Document name&quot; \* MERGEFORMAT ">
      <w:r w:rsidR="00765D10">
        <w:t>Requirement Traceability</w:t>
      </w:r>
    </w:fldSimple>
    <w:r w:rsidR="00CC2428">
      <w:tab/>
    </w:r>
  </w:p>
  <w:p w14:paraId="6E6F96E9" w14:textId="0B920966" w:rsidR="00CC2428" w:rsidRPr="00C907DF" w:rsidRDefault="00641E5C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765D10">
        <w:t>Edition 1.0</w:t>
      </w:r>
    </w:fldSimple>
    <w:r w:rsidR="00CC2428">
      <w:t xml:space="preserve">  </w:t>
    </w:r>
    <w:fldSimple w:instr=" STYLEREF &quot;Document date&quot; \* MERGEFORMAT ">
      <w:r w:rsidR="00765D10">
        <w:t>Document date</w:t>
      </w:r>
    </w:fldSimple>
    <w:r w:rsidR="00CC2428">
      <w:tab/>
    </w:r>
    <w:r w:rsidR="00CC2428">
      <w:rPr>
        <w:rStyle w:val="PageNumber"/>
        <w:szCs w:val="15"/>
      </w:rPr>
      <w:t xml:space="preserve">P </w:t>
    </w:r>
    <w:r w:rsidR="00CC2428" w:rsidRPr="00C907DF">
      <w:rPr>
        <w:rStyle w:val="PageNumber"/>
        <w:szCs w:val="15"/>
      </w:rPr>
      <w:fldChar w:fldCharType="begin"/>
    </w:r>
    <w:r w:rsidR="00CC2428" w:rsidRPr="00C907DF">
      <w:rPr>
        <w:rStyle w:val="PageNumber"/>
        <w:szCs w:val="15"/>
      </w:rPr>
      <w:instrText xml:space="preserve">PAGE  </w:instrText>
    </w:r>
    <w:r w:rsidR="00CC2428" w:rsidRPr="00C907DF">
      <w:rPr>
        <w:rStyle w:val="PageNumber"/>
        <w:szCs w:val="15"/>
      </w:rPr>
      <w:fldChar w:fldCharType="separate"/>
    </w:r>
    <w:r w:rsidR="00980D27">
      <w:rPr>
        <w:rStyle w:val="PageNumber"/>
        <w:szCs w:val="15"/>
      </w:rPr>
      <w:t>5</w:t>
    </w:r>
    <w:r w:rsidR="00CC2428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6C374" w14:textId="77777777" w:rsidR="00734275" w:rsidRDefault="00734275" w:rsidP="003274DB">
      <w:r>
        <w:separator/>
      </w:r>
    </w:p>
    <w:p w14:paraId="58651A3F" w14:textId="77777777" w:rsidR="00734275" w:rsidRDefault="00734275"/>
  </w:footnote>
  <w:footnote w:type="continuationSeparator" w:id="0">
    <w:p w14:paraId="3526E258" w14:textId="77777777" w:rsidR="00734275" w:rsidRDefault="00734275" w:rsidP="003274DB">
      <w:r>
        <w:continuationSeparator/>
      </w:r>
    </w:p>
    <w:p w14:paraId="2FC6162C" w14:textId="77777777" w:rsidR="00734275" w:rsidRDefault="00734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500CA" w14:textId="77777777" w:rsidR="00CC2428" w:rsidRDefault="00765D10">
    <w:pPr>
      <w:pStyle w:val="Header"/>
    </w:pPr>
    <w:r>
      <w:rPr>
        <w:noProof/>
      </w:rPr>
      <w:pict w14:anchorId="764511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04.45pt;height:54.95pt;rotation:315;z-index:-251615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AFFD" w14:textId="2E2D01D3" w:rsidR="00CC2428" w:rsidRPr="00ED2A8D" w:rsidRDefault="00765D10" w:rsidP="000D790A">
    <w:pPr>
      <w:pStyle w:val="Header"/>
      <w:jc w:val="right"/>
    </w:pPr>
    <w:r>
      <w:rPr>
        <w:noProof/>
      </w:rPr>
      <w:pict w14:anchorId="52B00A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604.45pt;height:54.95pt;rotation:315;z-index:-25161728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C2428" w:rsidRPr="00442889">
      <w:rPr>
        <w:noProof/>
        <w:lang w:val="de-DE" w:eastAsia="de-DE"/>
      </w:rPr>
      <w:drawing>
        <wp:anchor distT="0" distB="0" distL="114300" distR="114300" simplePos="0" relativeHeight="251672576" behindDoc="1" locked="0" layoutInCell="1" allowOverlap="1" wp14:anchorId="4699D5F2" wp14:editId="16B18F7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5E8E">
      <w:t>ARM9-12.3.2</w:t>
    </w:r>
    <w:r w:rsidR="0053147F">
      <w:t xml:space="preserve">, </w:t>
    </w:r>
    <w:r w:rsidR="0053147F" w:rsidRPr="0053147F">
      <w:rPr>
        <w:b/>
      </w:rPr>
      <w:t>amended</w:t>
    </w:r>
  </w:p>
  <w:p w14:paraId="6A985E9D" w14:textId="77777777" w:rsidR="00CC2428" w:rsidRPr="00ED2A8D" w:rsidRDefault="00CC2428" w:rsidP="008747E0">
    <w:pPr>
      <w:pStyle w:val="Header"/>
    </w:pPr>
  </w:p>
  <w:p w14:paraId="7272A7D7" w14:textId="77777777" w:rsidR="00CC2428" w:rsidRDefault="00CC2428" w:rsidP="008747E0">
    <w:pPr>
      <w:pStyle w:val="Header"/>
    </w:pPr>
  </w:p>
  <w:p w14:paraId="339DD825" w14:textId="77777777" w:rsidR="00CC2428" w:rsidRDefault="00CC2428" w:rsidP="008747E0">
    <w:pPr>
      <w:pStyle w:val="Header"/>
    </w:pPr>
  </w:p>
  <w:p w14:paraId="4979D2CA" w14:textId="77777777" w:rsidR="00CC2428" w:rsidRDefault="00CC2428" w:rsidP="008747E0">
    <w:pPr>
      <w:pStyle w:val="Header"/>
    </w:pPr>
  </w:p>
  <w:p w14:paraId="619876EF" w14:textId="77777777" w:rsidR="00CC2428" w:rsidRDefault="00CC2428" w:rsidP="008747E0">
    <w:pPr>
      <w:pStyle w:val="Header"/>
    </w:pPr>
  </w:p>
  <w:p w14:paraId="311789B7" w14:textId="77777777" w:rsidR="00CC2428" w:rsidRDefault="00CC2428" w:rsidP="008747E0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34D986F2" wp14:editId="181ACD08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0AF19E" w14:textId="77777777" w:rsidR="00CC2428" w:rsidRPr="00ED2A8D" w:rsidRDefault="00CC2428" w:rsidP="008747E0">
    <w:pPr>
      <w:pStyle w:val="Header"/>
    </w:pPr>
  </w:p>
  <w:p w14:paraId="11E426D3" w14:textId="77777777" w:rsidR="00CC2428" w:rsidRPr="00ED2A8D" w:rsidRDefault="00CC2428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4301" w14:textId="77777777" w:rsidR="00CC2428" w:rsidRDefault="00765D10">
    <w:pPr>
      <w:pStyle w:val="Header"/>
    </w:pPr>
    <w:r>
      <w:rPr>
        <w:noProof/>
      </w:rPr>
      <w:pict w14:anchorId="720651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C2428">
      <w:rPr>
        <w:noProof/>
        <w:lang w:val="de-DE" w:eastAsia="de-DE"/>
      </w:rPr>
      <w:drawing>
        <wp:anchor distT="0" distB="0" distL="114300" distR="114300" simplePos="0" relativeHeight="251688960" behindDoc="1" locked="0" layoutInCell="1" allowOverlap="1" wp14:anchorId="777D9B89" wp14:editId="28C4C417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8F660B" w14:textId="77777777" w:rsidR="00CC2428" w:rsidRDefault="00CC2428">
    <w:pPr>
      <w:pStyle w:val="Header"/>
    </w:pPr>
  </w:p>
  <w:p w14:paraId="0C4A5E09" w14:textId="77777777" w:rsidR="00CC2428" w:rsidRDefault="00CC242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DF99" w14:textId="77777777" w:rsidR="00CC2428" w:rsidRDefault="00765D10">
    <w:pPr>
      <w:pStyle w:val="Header"/>
    </w:pPr>
    <w:r>
      <w:rPr>
        <w:noProof/>
      </w:rPr>
      <w:pict w14:anchorId="745A6D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3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BD526" w14:textId="77777777" w:rsidR="00CC2428" w:rsidRPr="00ED2A8D" w:rsidRDefault="00765D10" w:rsidP="008747E0">
    <w:pPr>
      <w:pStyle w:val="Header"/>
    </w:pPr>
    <w:r>
      <w:rPr>
        <w:noProof/>
      </w:rPr>
      <w:pict w14:anchorId="4C1E4E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2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C2428"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41AAD078" wp14:editId="510C728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ACCEAC" w14:textId="77777777" w:rsidR="00CC2428" w:rsidRPr="00ED2A8D" w:rsidRDefault="00CC2428" w:rsidP="008747E0">
    <w:pPr>
      <w:pStyle w:val="Header"/>
    </w:pPr>
  </w:p>
  <w:p w14:paraId="07817B59" w14:textId="77777777" w:rsidR="00CC2428" w:rsidRDefault="00CC2428" w:rsidP="008747E0">
    <w:pPr>
      <w:pStyle w:val="Header"/>
    </w:pPr>
  </w:p>
  <w:p w14:paraId="0D65B72A" w14:textId="77777777" w:rsidR="00CC2428" w:rsidRDefault="00CC2428" w:rsidP="008747E0">
    <w:pPr>
      <w:pStyle w:val="Header"/>
    </w:pPr>
  </w:p>
  <w:p w14:paraId="123071B8" w14:textId="77777777" w:rsidR="00CC2428" w:rsidRDefault="00CC2428" w:rsidP="008747E0">
    <w:pPr>
      <w:pStyle w:val="Header"/>
    </w:pPr>
  </w:p>
  <w:p w14:paraId="678760CE" w14:textId="77777777" w:rsidR="00CC2428" w:rsidRPr="00441393" w:rsidRDefault="00CC2428" w:rsidP="00441393">
    <w:pPr>
      <w:pStyle w:val="Contents"/>
    </w:pPr>
    <w:r>
      <w:t>DOCUMENT HISTORY</w:t>
    </w:r>
  </w:p>
  <w:p w14:paraId="4F99AB2E" w14:textId="77777777" w:rsidR="00CC2428" w:rsidRPr="00ED2A8D" w:rsidRDefault="00CC2428" w:rsidP="008747E0">
    <w:pPr>
      <w:pStyle w:val="Header"/>
    </w:pPr>
  </w:p>
  <w:p w14:paraId="5548F693" w14:textId="77777777" w:rsidR="00CC2428" w:rsidRPr="00AC33A2" w:rsidRDefault="00CC2428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2471" w14:textId="77777777" w:rsidR="00CC2428" w:rsidRDefault="00765D10">
    <w:pPr>
      <w:pStyle w:val="Header"/>
    </w:pPr>
    <w:r>
      <w:rPr>
        <w:noProof/>
      </w:rPr>
      <w:pict w14:anchorId="65932E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" o:spid="_x0000_s2054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833EA" w14:textId="77777777" w:rsidR="00CC2428" w:rsidRDefault="00765D10">
    <w:pPr>
      <w:pStyle w:val="Header"/>
    </w:pPr>
    <w:r>
      <w:rPr>
        <w:noProof/>
      </w:rPr>
      <w:pict w14:anchorId="1B6670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65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B05D" w14:textId="77777777" w:rsidR="00CC2428" w:rsidRPr="00667792" w:rsidRDefault="00765D10" w:rsidP="00667792">
    <w:pPr>
      <w:pStyle w:val="Header"/>
    </w:pPr>
    <w:r>
      <w:rPr>
        <w:noProof/>
      </w:rPr>
      <w:pict w14:anchorId="43E814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64" type="#_x0000_t136" style="position:absolute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C2428">
      <w:rPr>
        <w:noProof/>
        <w:lang w:val="de-DE" w:eastAsia="de-DE"/>
      </w:rPr>
      <w:drawing>
        <wp:anchor distT="0" distB="0" distL="114300" distR="114300" simplePos="0" relativeHeight="251678720" behindDoc="1" locked="0" layoutInCell="1" allowOverlap="1" wp14:anchorId="39647828" wp14:editId="5E627936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E20A7" w14:textId="77777777" w:rsidR="00CC2428" w:rsidRDefault="00765D10">
    <w:pPr>
      <w:pStyle w:val="Header"/>
    </w:pPr>
    <w:r>
      <w:rPr>
        <w:noProof/>
      </w:rPr>
      <w:pict w14:anchorId="02D0EE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66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C342763"/>
    <w:multiLevelType w:val="hybridMultilevel"/>
    <w:tmpl w:val="8C46D364"/>
    <w:lvl w:ilvl="0" w:tplc="4030E55C">
      <w:start w:val="1"/>
      <w:numFmt w:val="decimal"/>
      <w:pStyle w:val="Annexheading1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7C24AB"/>
    <w:multiLevelType w:val="multilevel"/>
    <w:tmpl w:val="69AC51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83330"/>
    <w:multiLevelType w:val="hybridMultilevel"/>
    <w:tmpl w:val="6E482AE6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AC68C7"/>
    <w:multiLevelType w:val="hybridMultilevel"/>
    <w:tmpl w:val="F0E402A6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BE1DF9"/>
    <w:multiLevelType w:val="hybridMultilevel"/>
    <w:tmpl w:val="2DE28676"/>
    <w:lvl w:ilvl="0" w:tplc="0410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9FDF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F6A7417"/>
    <w:multiLevelType w:val="hybridMultilevel"/>
    <w:tmpl w:val="CF2682FC"/>
    <w:lvl w:ilvl="0" w:tplc="7346D618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D74400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29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9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0C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2E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8D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E27F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A9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11EF8"/>
    <w:multiLevelType w:val="hybridMultilevel"/>
    <w:tmpl w:val="D550E19E"/>
    <w:lvl w:ilvl="0" w:tplc="71B00FC4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64DA6"/>
    <w:multiLevelType w:val="hybridMultilevel"/>
    <w:tmpl w:val="7A3AA616"/>
    <w:lvl w:ilvl="0" w:tplc="A22849D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410609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8CF8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126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225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8C5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347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F451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8CAE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BB11B89"/>
    <w:multiLevelType w:val="hybridMultilevel"/>
    <w:tmpl w:val="22EAEB96"/>
    <w:lvl w:ilvl="0" w:tplc="9A506132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4F7A8D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AA0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621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86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E3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C5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64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E44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7"/>
  </w:num>
  <w:num w:numId="3">
    <w:abstractNumId w:val="6"/>
  </w:num>
  <w:num w:numId="4">
    <w:abstractNumId w:val="20"/>
  </w:num>
  <w:num w:numId="5">
    <w:abstractNumId w:val="17"/>
  </w:num>
  <w:num w:numId="6">
    <w:abstractNumId w:val="15"/>
  </w:num>
  <w:num w:numId="7">
    <w:abstractNumId w:val="23"/>
  </w:num>
  <w:num w:numId="8">
    <w:abstractNumId w:val="5"/>
  </w:num>
  <w:num w:numId="9">
    <w:abstractNumId w:val="14"/>
  </w:num>
  <w:num w:numId="10">
    <w:abstractNumId w:val="18"/>
  </w:num>
  <w:num w:numId="11">
    <w:abstractNumId w:val="3"/>
  </w:num>
  <w:num w:numId="12">
    <w:abstractNumId w:val="24"/>
  </w:num>
  <w:num w:numId="13">
    <w:abstractNumId w:val="0"/>
  </w:num>
  <w:num w:numId="14">
    <w:abstractNumId w:val="34"/>
  </w:num>
  <w:num w:numId="15">
    <w:abstractNumId w:val="12"/>
  </w:num>
  <w:num w:numId="16">
    <w:abstractNumId w:val="10"/>
  </w:num>
  <w:num w:numId="17">
    <w:abstractNumId w:val="22"/>
  </w:num>
  <w:num w:numId="18">
    <w:abstractNumId w:val="2"/>
  </w:num>
  <w:num w:numId="19">
    <w:abstractNumId w:val="9"/>
  </w:num>
  <w:num w:numId="20">
    <w:abstractNumId w:val="30"/>
  </w:num>
  <w:num w:numId="21">
    <w:abstractNumId w:val="8"/>
  </w:num>
  <w:num w:numId="22">
    <w:abstractNumId w:val="36"/>
  </w:num>
  <w:num w:numId="23">
    <w:abstractNumId w:val="1"/>
  </w:num>
  <w:num w:numId="24">
    <w:abstractNumId w:val="19"/>
  </w:num>
  <w:num w:numId="25">
    <w:abstractNumId w:val="16"/>
  </w:num>
  <w:num w:numId="26">
    <w:abstractNumId w:val="29"/>
  </w:num>
  <w:num w:numId="27">
    <w:abstractNumId w:val="31"/>
  </w:num>
  <w:num w:numId="28">
    <w:abstractNumId w:val="4"/>
  </w:num>
  <w:num w:numId="29">
    <w:abstractNumId w:val="21"/>
  </w:num>
  <w:num w:numId="30">
    <w:abstractNumId w:val="13"/>
  </w:num>
  <w:num w:numId="31">
    <w:abstractNumId w:val="7"/>
  </w:num>
  <w:num w:numId="32">
    <w:abstractNumId w:val="35"/>
  </w:num>
  <w:num w:numId="33">
    <w:abstractNumId w:val="32"/>
  </w:num>
  <w:num w:numId="34">
    <w:abstractNumId w:val="11"/>
  </w:num>
  <w:num w:numId="35">
    <w:abstractNumId w:val="33"/>
  </w:num>
  <w:num w:numId="36">
    <w:abstractNumId w:val="28"/>
  </w:num>
  <w:num w:numId="37">
    <w:abstractNumId w:val="26"/>
  </w:num>
  <w:num w:numId="38">
    <w:abstractNumId w:val="27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vin Gregory">
    <w15:presenceInfo w15:providerId="Windows Live" w15:userId="bc49999eed2a898f"/>
  </w15:person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E97"/>
    <w:rsid w:val="0001616D"/>
    <w:rsid w:val="00016839"/>
    <w:rsid w:val="000174F9"/>
    <w:rsid w:val="000235E6"/>
    <w:rsid w:val="000249C2"/>
    <w:rsid w:val="000258F6"/>
    <w:rsid w:val="000379A7"/>
    <w:rsid w:val="00040EB8"/>
    <w:rsid w:val="000439A4"/>
    <w:rsid w:val="00044293"/>
    <w:rsid w:val="000453C4"/>
    <w:rsid w:val="000472F8"/>
    <w:rsid w:val="0005449E"/>
    <w:rsid w:val="00057699"/>
    <w:rsid w:val="00057B6D"/>
    <w:rsid w:val="00061A7B"/>
    <w:rsid w:val="00064E97"/>
    <w:rsid w:val="0008654C"/>
    <w:rsid w:val="000904ED"/>
    <w:rsid w:val="00091545"/>
    <w:rsid w:val="0009585F"/>
    <w:rsid w:val="000A27A8"/>
    <w:rsid w:val="000B0730"/>
    <w:rsid w:val="000B2356"/>
    <w:rsid w:val="000C711B"/>
    <w:rsid w:val="000C72F2"/>
    <w:rsid w:val="000D2431"/>
    <w:rsid w:val="000D5D6D"/>
    <w:rsid w:val="000D790A"/>
    <w:rsid w:val="000E3954"/>
    <w:rsid w:val="000E3E52"/>
    <w:rsid w:val="000F0F9F"/>
    <w:rsid w:val="000F3F43"/>
    <w:rsid w:val="000F58ED"/>
    <w:rsid w:val="000F6C20"/>
    <w:rsid w:val="00105A18"/>
    <w:rsid w:val="00110865"/>
    <w:rsid w:val="00113D5B"/>
    <w:rsid w:val="00113F8F"/>
    <w:rsid w:val="00121A55"/>
    <w:rsid w:val="00122EBD"/>
    <w:rsid w:val="00130E3F"/>
    <w:rsid w:val="001349DB"/>
    <w:rsid w:val="00135AEB"/>
    <w:rsid w:val="00136E58"/>
    <w:rsid w:val="00141A73"/>
    <w:rsid w:val="00152A5B"/>
    <w:rsid w:val="001547F9"/>
    <w:rsid w:val="001607D8"/>
    <w:rsid w:val="00160ECB"/>
    <w:rsid w:val="00161325"/>
    <w:rsid w:val="0017187B"/>
    <w:rsid w:val="0017201D"/>
    <w:rsid w:val="00183D9C"/>
    <w:rsid w:val="00184427"/>
    <w:rsid w:val="00184C2E"/>
    <w:rsid w:val="001875B1"/>
    <w:rsid w:val="001934B6"/>
    <w:rsid w:val="0019601E"/>
    <w:rsid w:val="00196AD4"/>
    <w:rsid w:val="001B2A35"/>
    <w:rsid w:val="001B339A"/>
    <w:rsid w:val="001C1480"/>
    <w:rsid w:val="001C23D7"/>
    <w:rsid w:val="001C650B"/>
    <w:rsid w:val="001C687F"/>
    <w:rsid w:val="001C72B5"/>
    <w:rsid w:val="001D2E7A"/>
    <w:rsid w:val="001D3992"/>
    <w:rsid w:val="001D4A3E"/>
    <w:rsid w:val="001D688D"/>
    <w:rsid w:val="001E416D"/>
    <w:rsid w:val="001F4EF8"/>
    <w:rsid w:val="001F5AB1"/>
    <w:rsid w:val="00201337"/>
    <w:rsid w:val="002022EA"/>
    <w:rsid w:val="002044E9"/>
    <w:rsid w:val="00205B17"/>
    <w:rsid w:val="00205D9B"/>
    <w:rsid w:val="00217307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8314D"/>
    <w:rsid w:val="00292D41"/>
    <w:rsid w:val="002966ED"/>
    <w:rsid w:val="0029793F"/>
    <w:rsid w:val="002A1C42"/>
    <w:rsid w:val="002A617C"/>
    <w:rsid w:val="002A71CF"/>
    <w:rsid w:val="002B3E9D"/>
    <w:rsid w:val="002C77F4"/>
    <w:rsid w:val="002D0869"/>
    <w:rsid w:val="002D20FD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4AEB"/>
    <w:rsid w:val="00315CE3"/>
    <w:rsid w:val="0031629B"/>
    <w:rsid w:val="00322CF3"/>
    <w:rsid w:val="0032340D"/>
    <w:rsid w:val="00324AAC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5117C"/>
    <w:rsid w:val="003621C3"/>
    <w:rsid w:val="0036382D"/>
    <w:rsid w:val="00380350"/>
    <w:rsid w:val="00380B4E"/>
    <w:rsid w:val="003816E4"/>
    <w:rsid w:val="00386A4B"/>
    <w:rsid w:val="0039131E"/>
    <w:rsid w:val="003A04A6"/>
    <w:rsid w:val="003A1A56"/>
    <w:rsid w:val="003A7759"/>
    <w:rsid w:val="003A7F6E"/>
    <w:rsid w:val="003B03EA"/>
    <w:rsid w:val="003B1704"/>
    <w:rsid w:val="003B3B96"/>
    <w:rsid w:val="003C7C34"/>
    <w:rsid w:val="003D0F37"/>
    <w:rsid w:val="003D33F7"/>
    <w:rsid w:val="003D5150"/>
    <w:rsid w:val="003F1901"/>
    <w:rsid w:val="003F1C3A"/>
    <w:rsid w:val="0041086B"/>
    <w:rsid w:val="00411E23"/>
    <w:rsid w:val="00414698"/>
    <w:rsid w:val="0042276E"/>
    <w:rsid w:val="0042565E"/>
    <w:rsid w:val="004272AD"/>
    <w:rsid w:val="00432C05"/>
    <w:rsid w:val="00435D91"/>
    <w:rsid w:val="00440379"/>
    <w:rsid w:val="00441393"/>
    <w:rsid w:val="00447CF0"/>
    <w:rsid w:val="00454F92"/>
    <w:rsid w:val="00456F10"/>
    <w:rsid w:val="0047130B"/>
    <w:rsid w:val="00474746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B494F"/>
    <w:rsid w:val="004C0E4B"/>
    <w:rsid w:val="004C12D9"/>
    <w:rsid w:val="004D6D3F"/>
    <w:rsid w:val="004E0BBB"/>
    <w:rsid w:val="004E1D57"/>
    <w:rsid w:val="004E2F16"/>
    <w:rsid w:val="004E304C"/>
    <w:rsid w:val="004F1812"/>
    <w:rsid w:val="004F5930"/>
    <w:rsid w:val="004F6196"/>
    <w:rsid w:val="00503044"/>
    <w:rsid w:val="00510AD9"/>
    <w:rsid w:val="005123F8"/>
    <w:rsid w:val="00517E6C"/>
    <w:rsid w:val="00523666"/>
    <w:rsid w:val="00525922"/>
    <w:rsid w:val="005260A8"/>
    <w:rsid w:val="00526234"/>
    <w:rsid w:val="0053106E"/>
    <w:rsid w:val="0053147F"/>
    <w:rsid w:val="00534F34"/>
    <w:rsid w:val="0053692E"/>
    <w:rsid w:val="005378A6"/>
    <w:rsid w:val="00547837"/>
    <w:rsid w:val="00552EA6"/>
    <w:rsid w:val="00557337"/>
    <w:rsid w:val="00557434"/>
    <w:rsid w:val="00576D38"/>
    <w:rsid w:val="00577542"/>
    <w:rsid w:val="005805D2"/>
    <w:rsid w:val="00595415"/>
    <w:rsid w:val="00597652"/>
    <w:rsid w:val="005A0703"/>
    <w:rsid w:val="005A080B"/>
    <w:rsid w:val="005B12A5"/>
    <w:rsid w:val="005B6C83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22450"/>
    <w:rsid w:val="00634A78"/>
    <w:rsid w:val="00635E8E"/>
    <w:rsid w:val="00636796"/>
    <w:rsid w:val="00641E5C"/>
    <w:rsid w:val="00642025"/>
    <w:rsid w:val="00646E87"/>
    <w:rsid w:val="0065107F"/>
    <w:rsid w:val="006549AA"/>
    <w:rsid w:val="00661445"/>
    <w:rsid w:val="00661946"/>
    <w:rsid w:val="00662990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02D8"/>
    <w:rsid w:val="0068553C"/>
    <w:rsid w:val="00685F34"/>
    <w:rsid w:val="006939A9"/>
    <w:rsid w:val="00695656"/>
    <w:rsid w:val="006975A8"/>
    <w:rsid w:val="006A1012"/>
    <w:rsid w:val="006B49D9"/>
    <w:rsid w:val="006B6E18"/>
    <w:rsid w:val="006C1376"/>
    <w:rsid w:val="006C48F9"/>
    <w:rsid w:val="006E0E7D"/>
    <w:rsid w:val="006E10BF"/>
    <w:rsid w:val="006F1C14"/>
    <w:rsid w:val="006F6A16"/>
    <w:rsid w:val="00702E57"/>
    <w:rsid w:val="00703A6A"/>
    <w:rsid w:val="00712206"/>
    <w:rsid w:val="00722236"/>
    <w:rsid w:val="00725CCA"/>
    <w:rsid w:val="0072737A"/>
    <w:rsid w:val="007311E7"/>
    <w:rsid w:val="00731DEE"/>
    <w:rsid w:val="00734275"/>
    <w:rsid w:val="00734BC6"/>
    <w:rsid w:val="007427B2"/>
    <w:rsid w:val="0074369D"/>
    <w:rsid w:val="007541D3"/>
    <w:rsid w:val="00756ACD"/>
    <w:rsid w:val="007577D7"/>
    <w:rsid w:val="00765D10"/>
    <w:rsid w:val="0076781A"/>
    <w:rsid w:val="007715E8"/>
    <w:rsid w:val="00776004"/>
    <w:rsid w:val="00776E3C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02AD"/>
    <w:rsid w:val="007A446A"/>
    <w:rsid w:val="007A53A6"/>
    <w:rsid w:val="007A6159"/>
    <w:rsid w:val="007A7A56"/>
    <w:rsid w:val="007B27E9"/>
    <w:rsid w:val="007B2C5B"/>
    <w:rsid w:val="007B2D11"/>
    <w:rsid w:val="007B6700"/>
    <w:rsid w:val="007B6A93"/>
    <w:rsid w:val="007B7BEC"/>
    <w:rsid w:val="007C7432"/>
    <w:rsid w:val="007D1805"/>
    <w:rsid w:val="007D2107"/>
    <w:rsid w:val="007D3A42"/>
    <w:rsid w:val="007D55D7"/>
    <w:rsid w:val="007D5895"/>
    <w:rsid w:val="007D77AB"/>
    <w:rsid w:val="007E28D0"/>
    <w:rsid w:val="007E30DF"/>
    <w:rsid w:val="007F15D2"/>
    <w:rsid w:val="007F7544"/>
    <w:rsid w:val="00800995"/>
    <w:rsid w:val="00812EAA"/>
    <w:rsid w:val="00816F79"/>
    <w:rsid w:val="008172F8"/>
    <w:rsid w:val="00821512"/>
    <w:rsid w:val="00824B18"/>
    <w:rsid w:val="0082599E"/>
    <w:rsid w:val="008326B2"/>
    <w:rsid w:val="00837DBD"/>
    <w:rsid w:val="00841333"/>
    <w:rsid w:val="008423DD"/>
    <w:rsid w:val="00846831"/>
    <w:rsid w:val="00851F87"/>
    <w:rsid w:val="00865532"/>
    <w:rsid w:val="00867686"/>
    <w:rsid w:val="008737D3"/>
    <w:rsid w:val="008747E0"/>
    <w:rsid w:val="00875759"/>
    <w:rsid w:val="00876841"/>
    <w:rsid w:val="00882B3C"/>
    <w:rsid w:val="0088783D"/>
    <w:rsid w:val="0089476E"/>
    <w:rsid w:val="008972C3"/>
    <w:rsid w:val="008A28D9"/>
    <w:rsid w:val="008A30BA"/>
    <w:rsid w:val="008C33B5"/>
    <w:rsid w:val="008C3A72"/>
    <w:rsid w:val="008C6969"/>
    <w:rsid w:val="008D29F3"/>
    <w:rsid w:val="008D3883"/>
    <w:rsid w:val="008E1F69"/>
    <w:rsid w:val="008E76B1"/>
    <w:rsid w:val="008F38BB"/>
    <w:rsid w:val="008F57D8"/>
    <w:rsid w:val="00902834"/>
    <w:rsid w:val="00910058"/>
    <w:rsid w:val="009115DD"/>
    <w:rsid w:val="00914330"/>
    <w:rsid w:val="00914E26"/>
    <w:rsid w:val="0091590F"/>
    <w:rsid w:val="00921ACD"/>
    <w:rsid w:val="00923A25"/>
    <w:rsid w:val="00923B4D"/>
    <w:rsid w:val="0092540C"/>
    <w:rsid w:val="00925E0F"/>
    <w:rsid w:val="00931A57"/>
    <w:rsid w:val="00934294"/>
    <w:rsid w:val="00934615"/>
    <w:rsid w:val="0093492E"/>
    <w:rsid w:val="009414E6"/>
    <w:rsid w:val="00943D01"/>
    <w:rsid w:val="0095450F"/>
    <w:rsid w:val="00956901"/>
    <w:rsid w:val="00957569"/>
    <w:rsid w:val="00962EC1"/>
    <w:rsid w:val="00971591"/>
    <w:rsid w:val="00974564"/>
    <w:rsid w:val="00974E99"/>
    <w:rsid w:val="009764FA"/>
    <w:rsid w:val="00980192"/>
    <w:rsid w:val="00980D27"/>
    <w:rsid w:val="00982A22"/>
    <w:rsid w:val="00983884"/>
    <w:rsid w:val="00994D97"/>
    <w:rsid w:val="009A07B7"/>
    <w:rsid w:val="009B1545"/>
    <w:rsid w:val="009B3B1D"/>
    <w:rsid w:val="009B5023"/>
    <w:rsid w:val="009B543F"/>
    <w:rsid w:val="009B785E"/>
    <w:rsid w:val="009C22DB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6A3D"/>
    <w:rsid w:val="00A10C01"/>
    <w:rsid w:val="00A10EBA"/>
    <w:rsid w:val="00A13E56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524B5"/>
    <w:rsid w:val="00A54474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979E7"/>
    <w:rsid w:val="00AA1D7A"/>
    <w:rsid w:val="00AA3E01"/>
    <w:rsid w:val="00AB0BFA"/>
    <w:rsid w:val="00AB4A37"/>
    <w:rsid w:val="00AB74BC"/>
    <w:rsid w:val="00AB76B7"/>
    <w:rsid w:val="00AC201B"/>
    <w:rsid w:val="00AC33A2"/>
    <w:rsid w:val="00AC7A3D"/>
    <w:rsid w:val="00AD38F7"/>
    <w:rsid w:val="00AE2D8E"/>
    <w:rsid w:val="00AE303D"/>
    <w:rsid w:val="00AE6522"/>
    <w:rsid w:val="00AE65F1"/>
    <w:rsid w:val="00AE6BB4"/>
    <w:rsid w:val="00AE6DBB"/>
    <w:rsid w:val="00AE714D"/>
    <w:rsid w:val="00AE74AD"/>
    <w:rsid w:val="00AF159C"/>
    <w:rsid w:val="00B01873"/>
    <w:rsid w:val="00B036AF"/>
    <w:rsid w:val="00B043D9"/>
    <w:rsid w:val="00B074AB"/>
    <w:rsid w:val="00B07717"/>
    <w:rsid w:val="00B12B9B"/>
    <w:rsid w:val="00B17253"/>
    <w:rsid w:val="00B17D23"/>
    <w:rsid w:val="00B2583D"/>
    <w:rsid w:val="00B300B1"/>
    <w:rsid w:val="00B31A41"/>
    <w:rsid w:val="00B3287F"/>
    <w:rsid w:val="00B3400D"/>
    <w:rsid w:val="00B34579"/>
    <w:rsid w:val="00B40199"/>
    <w:rsid w:val="00B4241B"/>
    <w:rsid w:val="00B502FF"/>
    <w:rsid w:val="00B528D3"/>
    <w:rsid w:val="00B643DF"/>
    <w:rsid w:val="00B65300"/>
    <w:rsid w:val="00B67422"/>
    <w:rsid w:val="00B70BD4"/>
    <w:rsid w:val="00B712CA"/>
    <w:rsid w:val="00B73463"/>
    <w:rsid w:val="00B76FD5"/>
    <w:rsid w:val="00B90123"/>
    <w:rsid w:val="00B9016D"/>
    <w:rsid w:val="00B918D3"/>
    <w:rsid w:val="00B9721A"/>
    <w:rsid w:val="00BA0F98"/>
    <w:rsid w:val="00BA1517"/>
    <w:rsid w:val="00BA4E39"/>
    <w:rsid w:val="00BA5754"/>
    <w:rsid w:val="00BA67FD"/>
    <w:rsid w:val="00BA7C48"/>
    <w:rsid w:val="00BB19E7"/>
    <w:rsid w:val="00BB4991"/>
    <w:rsid w:val="00BC251F"/>
    <w:rsid w:val="00BC27F6"/>
    <w:rsid w:val="00BC39F4"/>
    <w:rsid w:val="00BD1587"/>
    <w:rsid w:val="00BD6A20"/>
    <w:rsid w:val="00BD7EE1"/>
    <w:rsid w:val="00BE11D4"/>
    <w:rsid w:val="00BE1EEC"/>
    <w:rsid w:val="00BE5568"/>
    <w:rsid w:val="00BE5764"/>
    <w:rsid w:val="00BE7295"/>
    <w:rsid w:val="00BF1358"/>
    <w:rsid w:val="00BF6DE4"/>
    <w:rsid w:val="00BF7049"/>
    <w:rsid w:val="00C0106D"/>
    <w:rsid w:val="00C01CA7"/>
    <w:rsid w:val="00C03944"/>
    <w:rsid w:val="00C039A2"/>
    <w:rsid w:val="00C133BE"/>
    <w:rsid w:val="00C17621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075D"/>
    <w:rsid w:val="00C61E62"/>
    <w:rsid w:val="00C6211D"/>
    <w:rsid w:val="00C65492"/>
    <w:rsid w:val="00C6769C"/>
    <w:rsid w:val="00C716E5"/>
    <w:rsid w:val="00C773D9"/>
    <w:rsid w:val="00C77D0B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0D7E"/>
    <w:rsid w:val="00CA2DFC"/>
    <w:rsid w:val="00CA3A20"/>
    <w:rsid w:val="00CA4EC9"/>
    <w:rsid w:val="00CA76B5"/>
    <w:rsid w:val="00CB03D4"/>
    <w:rsid w:val="00CB0617"/>
    <w:rsid w:val="00CB08B6"/>
    <w:rsid w:val="00CB137B"/>
    <w:rsid w:val="00CB7460"/>
    <w:rsid w:val="00CC2428"/>
    <w:rsid w:val="00CC35EF"/>
    <w:rsid w:val="00CC5048"/>
    <w:rsid w:val="00CC6246"/>
    <w:rsid w:val="00CE5860"/>
    <w:rsid w:val="00CE5E46"/>
    <w:rsid w:val="00CF49CC"/>
    <w:rsid w:val="00CF54C2"/>
    <w:rsid w:val="00D04F0B"/>
    <w:rsid w:val="00D07384"/>
    <w:rsid w:val="00D1463A"/>
    <w:rsid w:val="00D24632"/>
    <w:rsid w:val="00D252C9"/>
    <w:rsid w:val="00D32DDF"/>
    <w:rsid w:val="00D3700C"/>
    <w:rsid w:val="00D4573B"/>
    <w:rsid w:val="00D623DF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78A"/>
    <w:rsid w:val="00D94F38"/>
    <w:rsid w:val="00DA17CD"/>
    <w:rsid w:val="00DB02A7"/>
    <w:rsid w:val="00DB25B3"/>
    <w:rsid w:val="00DD041E"/>
    <w:rsid w:val="00DD60F2"/>
    <w:rsid w:val="00DE0893"/>
    <w:rsid w:val="00DE2814"/>
    <w:rsid w:val="00DE6290"/>
    <w:rsid w:val="00DE6796"/>
    <w:rsid w:val="00DF095C"/>
    <w:rsid w:val="00DF41B2"/>
    <w:rsid w:val="00E01166"/>
    <w:rsid w:val="00E01272"/>
    <w:rsid w:val="00E015AE"/>
    <w:rsid w:val="00E03067"/>
    <w:rsid w:val="00E03846"/>
    <w:rsid w:val="00E069B6"/>
    <w:rsid w:val="00E16EB4"/>
    <w:rsid w:val="00E20064"/>
    <w:rsid w:val="00E20A7D"/>
    <w:rsid w:val="00E21A27"/>
    <w:rsid w:val="00E22CA8"/>
    <w:rsid w:val="00E27A2F"/>
    <w:rsid w:val="00E42A94"/>
    <w:rsid w:val="00E4461B"/>
    <w:rsid w:val="00E44826"/>
    <w:rsid w:val="00E451BA"/>
    <w:rsid w:val="00E454B5"/>
    <w:rsid w:val="00E458BF"/>
    <w:rsid w:val="00E54BFB"/>
    <w:rsid w:val="00E54CD7"/>
    <w:rsid w:val="00E706E7"/>
    <w:rsid w:val="00E80EC1"/>
    <w:rsid w:val="00E818AD"/>
    <w:rsid w:val="00E84229"/>
    <w:rsid w:val="00E84965"/>
    <w:rsid w:val="00E90E4E"/>
    <w:rsid w:val="00E9391E"/>
    <w:rsid w:val="00E964B9"/>
    <w:rsid w:val="00EA1052"/>
    <w:rsid w:val="00EA218F"/>
    <w:rsid w:val="00EA4F29"/>
    <w:rsid w:val="00EA5B27"/>
    <w:rsid w:val="00EA5F83"/>
    <w:rsid w:val="00EA6F9D"/>
    <w:rsid w:val="00EB6F3C"/>
    <w:rsid w:val="00EC16FB"/>
    <w:rsid w:val="00EC1E2C"/>
    <w:rsid w:val="00EC2B9A"/>
    <w:rsid w:val="00EC3723"/>
    <w:rsid w:val="00EC568A"/>
    <w:rsid w:val="00EC7C87"/>
    <w:rsid w:val="00ED030E"/>
    <w:rsid w:val="00ED2A8D"/>
    <w:rsid w:val="00ED2ACE"/>
    <w:rsid w:val="00ED4450"/>
    <w:rsid w:val="00EE54CB"/>
    <w:rsid w:val="00EE6424"/>
    <w:rsid w:val="00EF1C54"/>
    <w:rsid w:val="00EF404B"/>
    <w:rsid w:val="00F00376"/>
    <w:rsid w:val="00F01F0C"/>
    <w:rsid w:val="00F02A5A"/>
    <w:rsid w:val="00F11368"/>
    <w:rsid w:val="00F11764"/>
    <w:rsid w:val="00F157E2"/>
    <w:rsid w:val="00F259E2"/>
    <w:rsid w:val="00F41AAF"/>
    <w:rsid w:val="00F41F0B"/>
    <w:rsid w:val="00F527AC"/>
    <w:rsid w:val="00F5503F"/>
    <w:rsid w:val="00F61D83"/>
    <w:rsid w:val="00F65DD1"/>
    <w:rsid w:val="00F707B3"/>
    <w:rsid w:val="00F71135"/>
    <w:rsid w:val="00F74309"/>
    <w:rsid w:val="00F7793E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1446"/>
    <w:rsid w:val="00FF25B7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D5D9D63"/>
  <w15:docId w15:val="{9A3E41EE-9955-4EB7-8006-63F7E626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uiPriority w:val="9"/>
    <w:qFormat/>
    <w:rsid w:val="00AB4A37"/>
    <w:pPr>
      <w:keepNext/>
      <w:keepLines/>
      <w:numPr>
        <w:numId w:val="2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uiPriority w:val="9"/>
    <w:qFormat/>
    <w:rsid w:val="006802D8"/>
    <w:pPr>
      <w:keepNext/>
      <w:keepLines/>
      <w:numPr>
        <w:ilvl w:val="1"/>
        <w:numId w:val="29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AB4A37"/>
    <w:pPr>
      <w:keepNext/>
      <w:keepLines/>
      <w:numPr>
        <w:ilvl w:val="2"/>
        <w:numId w:val="29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AB4A37"/>
    <w:pPr>
      <w:keepNext/>
      <w:keepLines/>
      <w:numPr>
        <w:ilvl w:val="3"/>
        <w:numId w:val="29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756ACD"/>
    <w:pPr>
      <w:keepNext/>
      <w:keepLines/>
      <w:numPr>
        <w:ilvl w:val="4"/>
        <w:numId w:val="29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AB4A3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AB4A3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qFormat/>
    <w:rsid w:val="00AB4A3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AB4A3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uiPriority w:val="9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802D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D0738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62990"/>
    <w:pPr>
      <w:numPr>
        <w:numId w:val="31"/>
      </w:numPr>
      <w:spacing w:after="240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semiHidden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07384"/>
    <w:pPr>
      <w:numPr>
        <w:ilvl w:val="1"/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07384"/>
    <w:pPr>
      <w:numPr>
        <w:ilvl w:val="2"/>
        <w:numId w:val="32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0738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07384"/>
    <w:pPr>
      <w:numPr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0738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3"/>
      </w:numPr>
    </w:pPr>
  </w:style>
  <w:style w:type="paragraph" w:customStyle="1" w:styleId="Figurecaption">
    <w:name w:val="Figure caption"/>
    <w:basedOn w:val="Normal"/>
    <w:next w:val="Normal"/>
    <w:qFormat/>
    <w:rsid w:val="00662990"/>
    <w:pPr>
      <w:numPr>
        <w:numId w:val="9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2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7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30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Picturecaption">
    <w:name w:val="Picture caption"/>
    <w:basedOn w:val="Normal"/>
    <w:next w:val="Normal"/>
    <w:link w:val="PicturecaptionCar"/>
    <w:qFormat/>
    <w:rsid w:val="00064E97"/>
    <w:pPr>
      <w:spacing w:before="120" w:after="120"/>
      <w:jc w:val="center"/>
    </w:pPr>
    <w:rPr>
      <w:b/>
      <w:sz w:val="20"/>
    </w:rPr>
  </w:style>
  <w:style w:type="character" w:customStyle="1" w:styleId="PicturecaptionCar">
    <w:name w:val="Picture caption Car"/>
    <w:basedOn w:val="DefaultParagraphFont"/>
    <w:link w:val="Picturecaption"/>
    <w:rsid w:val="00064E97"/>
    <w:rPr>
      <w:b/>
      <w:sz w:val="20"/>
      <w:lang w:val="en-GB"/>
    </w:rPr>
  </w:style>
  <w:style w:type="paragraph" w:customStyle="1" w:styleId="Textepuce1">
    <w:name w:val="Texte puce 1"/>
    <w:basedOn w:val="Textedesaisie"/>
    <w:rsid w:val="00064E97"/>
    <w:rPr>
      <w:lang w:val="fr-FR"/>
    </w:rPr>
  </w:style>
  <w:style w:type="paragraph" w:customStyle="1" w:styleId="Corpsdetexte1">
    <w:name w:val="Corps de texte1"/>
    <w:basedOn w:val="Normal"/>
    <w:link w:val="BodytextCar"/>
    <w:autoRedefine/>
    <w:rsid w:val="00064E97"/>
    <w:pPr>
      <w:spacing w:after="120"/>
      <w:jc w:val="both"/>
    </w:pPr>
    <w:rPr>
      <w:color w:val="000000" w:themeColor="text1"/>
      <w:sz w:val="22"/>
    </w:rPr>
  </w:style>
  <w:style w:type="character" w:customStyle="1" w:styleId="BodytextCar">
    <w:name w:val="Body text Car"/>
    <w:basedOn w:val="DefaultParagraphFont"/>
    <w:link w:val="Corpsdetexte1"/>
    <w:rsid w:val="00064E97"/>
    <w:rPr>
      <w:color w:val="000000" w:themeColor="text1"/>
      <w:lang w:val="en-GB"/>
    </w:rPr>
  </w:style>
  <w:style w:type="paragraph" w:customStyle="1" w:styleId="SeparationlineHeading1">
    <w:name w:val="Separation line Heading 1"/>
    <w:basedOn w:val="Corpsdetexte1"/>
    <w:next w:val="Corpsdetexte1"/>
    <w:autoRedefine/>
    <w:rsid w:val="00064E97"/>
    <w:pPr>
      <w:pBdr>
        <w:bottom w:val="single" w:sz="8" w:space="1" w:color="00558C" w:themeColor="accent1"/>
      </w:pBdr>
      <w:spacing w:line="90" w:lineRule="exact"/>
      <w:ind w:right="7369"/>
    </w:pPr>
  </w:style>
  <w:style w:type="paragraph" w:customStyle="1" w:styleId="Annexheading1">
    <w:name w:val="Annex heading 1"/>
    <w:basedOn w:val="Heading1"/>
    <w:autoRedefine/>
    <w:qFormat/>
    <w:rsid w:val="00064E97"/>
    <w:pPr>
      <w:numPr>
        <w:numId w:val="34"/>
      </w:numPr>
    </w:pPr>
    <w:rPr>
      <w:color w:val="00558C"/>
    </w:rPr>
  </w:style>
  <w:style w:type="paragraph" w:styleId="Revision">
    <w:name w:val="Revision"/>
    <w:hidden/>
    <w:uiPriority w:val="99"/>
    <w:semiHidden/>
    <w:rsid w:val="00C039A2"/>
    <w:pPr>
      <w:spacing w:after="0" w:line="240" w:lineRule="auto"/>
    </w:pPr>
    <w:rPr>
      <w:sz w:val="18"/>
      <w:lang w:val="en-GB"/>
    </w:rPr>
  </w:style>
  <w:style w:type="paragraph" w:styleId="Caption">
    <w:name w:val="caption"/>
    <w:basedOn w:val="Normal"/>
    <w:next w:val="Normal"/>
    <w:uiPriority w:val="35"/>
    <w:semiHidden/>
    <w:unhideWhenUsed/>
    <w:rsid w:val="00AC201B"/>
    <w:pPr>
      <w:spacing w:after="200" w:line="240" w:lineRule="auto"/>
    </w:pPr>
    <w:rPr>
      <w:i/>
      <w:iCs/>
      <w:color w:val="3AAA35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\Desktop\181024_mik%20(JHO)\Guideline%20Template%2017Apr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07D2-B579-44F2-A2E4-B3B03E55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17Apr17.dotx</Template>
  <TotalTime>0</TotalTime>
  <Pages>8</Pages>
  <Words>2506</Words>
  <Characters>14290</Characters>
  <Application>Microsoft Office Word</Application>
  <DocSecurity>0</DocSecurity>
  <Lines>119</Lines>
  <Paragraphs>33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IALA Guideline 1115</vt:lpstr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16763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Fiorini, Dr M</dc:creator>
  <cp:lastModifiedBy>Kevin Gregory</cp:lastModifiedBy>
  <cp:revision>9</cp:revision>
  <dcterms:created xsi:type="dcterms:W3CDTF">2019-04-11T11:14:00Z</dcterms:created>
  <dcterms:modified xsi:type="dcterms:W3CDTF">2019-05-14T15:21:00Z</dcterms:modified>
</cp:coreProperties>
</file>